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579BA" w14:textId="77777777" w:rsidR="00234E3E" w:rsidRPr="00234E3E" w:rsidRDefault="32334FBC" w:rsidP="00234E3E">
      <w:pPr>
        <w:ind w:left="2880" w:firstLine="720"/>
        <w:rPr>
          <w:rFonts w:asciiTheme="minorHAnsi" w:hAnsiTheme="minorHAnsi" w:cstheme="minorBidi"/>
          <w:b/>
          <w:bCs/>
        </w:rPr>
      </w:pPr>
      <w:r w:rsidRPr="00234E3E">
        <w:rPr>
          <w:rFonts w:asciiTheme="minorHAnsi" w:hAnsiTheme="minorHAnsi" w:cstheme="minorBidi"/>
          <w:b/>
          <w:bCs/>
        </w:rPr>
        <w:t>RF</w:t>
      </w:r>
      <w:r w:rsidR="00234E3E" w:rsidRPr="00234E3E">
        <w:rPr>
          <w:rFonts w:asciiTheme="minorHAnsi" w:hAnsiTheme="minorHAnsi" w:cstheme="minorBidi"/>
          <w:b/>
          <w:bCs/>
        </w:rPr>
        <w:t>S-24-77904</w:t>
      </w:r>
    </w:p>
    <w:p w14:paraId="3360D5BD" w14:textId="6E63898C" w:rsidR="0009502C" w:rsidRPr="00A2550B" w:rsidRDefault="00234E3E" w:rsidP="00234E3E">
      <w:pPr>
        <w:ind w:left="2880"/>
        <w:rPr>
          <w:rFonts w:asciiTheme="minorHAnsi" w:hAnsiTheme="minorHAnsi" w:cstheme="minorBidi"/>
          <w:b/>
          <w:bCs/>
        </w:rPr>
      </w:pPr>
      <w:r>
        <w:rPr>
          <w:rFonts w:asciiTheme="minorHAnsi" w:hAnsiTheme="minorHAnsi" w:cstheme="minorBidi"/>
          <w:b/>
          <w:bCs/>
        </w:rPr>
        <w:t xml:space="preserve">      </w:t>
      </w:r>
      <w:r w:rsidR="007821AB" w:rsidRPr="5FE621EA">
        <w:rPr>
          <w:rFonts w:asciiTheme="minorHAnsi" w:hAnsiTheme="minorHAnsi" w:cstheme="minorBidi"/>
          <w:b/>
          <w:bCs/>
        </w:rPr>
        <w:t xml:space="preserve"> </w:t>
      </w:r>
      <w:r w:rsidR="0009502C" w:rsidRPr="5FE621EA">
        <w:rPr>
          <w:rFonts w:asciiTheme="minorHAnsi" w:hAnsiTheme="minorHAnsi" w:cstheme="minorBidi"/>
          <w:b/>
          <w:bCs/>
        </w:rPr>
        <w:t>BUSINESS PROPOSAL</w:t>
      </w:r>
    </w:p>
    <w:p w14:paraId="24F48FF9" w14:textId="3DD5734C"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 xml:space="preserve">ATTACHMENT </w:t>
      </w:r>
      <w:r w:rsidR="00234E3E">
        <w:rPr>
          <w:rFonts w:asciiTheme="minorHAnsi" w:hAnsiTheme="minorHAnsi" w:cstheme="minorHAnsi"/>
          <w:b/>
          <w:szCs w:val="24"/>
        </w:rPr>
        <w:t>D</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40B4F7C9" w:rsidR="0009502C" w:rsidRPr="00A2550B" w:rsidRDefault="0009502C" w:rsidP="00405269">
      <w:pPr>
        <w:widowControl/>
        <w:numPr>
          <w:ilvl w:val="2"/>
          <w:numId w:val="15"/>
        </w:numPr>
        <w:jc w:val="both"/>
        <w:rPr>
          <w:rFonts w:asciiTheme="minorHAnsi" w:hAnsiTheme="minorHAnsi" w:cstheme="minorHAnsi"/>
          <w:szCs w:val="24"/>
        </w:rPr>
      </w:pPr>
      <w:bookmarkStart w:id="0" w:name="_Hlk150420983"/>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w:t>
      </w:r>
      <w:r w:rsidR="00234E3E">
        <w:rPr>
          <w:rFonts w:asciiTheme="minorHAnsi" w:hAnsiTheme="minorHAnsi" w:cstheme="minorHAnsi"/>
          <w:szCs w:val="24"/>
        </w:rPr>
        <w:t>S</w:t>
      </w: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273B7D47">
        <w:tc>
          <w:tcPr>
            <w:tcW w:w="8856" w:type="dxa"/>
            <w:shd w:val="clear" w:color="auto" w:fill="FFFF99"/>
          </w:tcPr>
          <w:bookmarkEnd w:id="0"/>
          <w:p w14:paraId="315F7D82" w14:textId="49BD4ABD" w:rsidR="004A28FB" w:rsidRDefault="0009502C" w:rsidP="004A28FB">
            <w:pPr>
              <w:rPr>
                <w:rFonts w:asciiTheme="minorHAnsi" w:hAnsiTheme="minorHAnsi"/>
              </w:rPr>
            </w:pPr>
            <w:r w:rsidRPr="00A2550B">
              <w:rPr>
                <w:rFonts w:asciiTheme="minorHAnsi" w:hAnsiTheme="minorHAnsi" w:cstheme="minorHAnsi"/>
                <w:szCs w:val="24"/>
              </w:rPr>
              <w:t xml:space="preserve"> </w:t>
            </w:r>
            <w:r w:rsidR="004A28FB" w:rsidRPr="48E923EF">
              <w:rPr>
                <w:rFonts w:asciiTheme="minorHAnsi" w:hAnsiTheme="minorHAnsi"/>
              </w:rPr>
              <w:t>Sycamore Service has over 60 years of experience in providing quality services to individuals with disabilities in Central and Southern Indiana.  In those 60</w:t>
            </w:r>
            <w:r w:rsidR="00DD1113">
              <w:rPr>
                <w:rFonts w:asciiTheme="minorHAnsi" w:hAnsiTheme="minorHAnsi"/>
              </w:rPr>
              <w:t>+</w:t>
            </w:r>
            <w:r w:rsidR="004A28FB" w:rsidRPr="48E923EF">
              <w:rPr>
                <w:rFonts w:asciiTheme="minorHAnsi" w:hAnsiTheme="minorHAnsi"/>
              </w:rPr>
              <w:t xml:space="preserve"> years, Sycamore has been providing Supported Employment services for over 35 years that has successfully assisted individuals in becoming employed and independent in their daily life.   Prior to Supported Employment, our Work Center provided vocational skills and training and sheltered work to people with disabilities.  Once Supported Employment services became available, Sycamore readily referred individuals to Vocational Rehabilitation for employment assistance and have been doing that going forward.  We fully support-community based employment and work towards helping individuals become self-sufficient and independent.  </w:t>
            </w:r>
          </w:p>
          <w:p w14:paraId="3BA9C3BE" w14:textId="77777777" w:rsidR="00071ABE" w:rsidRDefault="00071ABE" w:rsidP="004A28FB">
            <w:pPr>
              <w:rPr>
                <w:rFonts w:asciiTheme="minorHAnsi" w:hAnsiTheme="minorHAnsi"/>
              </w:rPr>
            </w:pPr>
          </w:p>
          <w:p w14:paraId="375EA0FF" w14:textId="2A1FD9AB" w:rsidR="004A28FB" w:rsidRPr="00684491" w:rsidRDefault="004A28FB" w:rsidP="273B7D47">
            <w:pPr>
              <w:rPr>
                <w:rFonts w:asciiTheme="minorHAnsi" w:hAnsiTheme="minorHAnsi"/>
              </w:rPr>
            </w:pPr>
            <w:r w:rsidRPr="273B7D47">
              <w:rPr>
                <w:rFonts w:asciiTheme="minorHAnsi" w:hAnsiTheme="minorHAnsi"/>
              </w:rPr>
              <w:t xml:space="preserve">Sycamore Services currently holds the contract for Pre-Employment Services covering 18 Southern counties and 76 schools for the past seven years.  The Collaboration is made up of 6 </w:t>
            </w:r>
            <w:bookmarkStart w:id="1" w:name="_Int_zU0V2ihl"/>
            <w:r w:rsidR="18B20BA4" w:rsidRPr="273B7D47">
              <w:rPr>
                <w:rFonts w:asciiTheme="minorHAnsi" w:hAnsiTheme="minorHAnsi"/>
              </w:rPr>
              <w:t>partners</w:t>
            </w:r>
            <w:bookmarkEnd w:id="1"/>
            <w:r w:rsidRPr="273B7D47">
              <w:rPr>
                <w:rFonts w:asciiTheme="minorHAnsi" w:hAnsiTheme="minorHAnsi"/>
              </w:rPr>
              <w:t xml:space="preserve"> which </w:t>
            </w:r>
            <w:bookmarkStart w:id="2" w:name="_Int_6nsvFQtn"/>
            <w:r w:rsidR="637B7519" w:rsidRPr="273B7D47">
              <w:rPr>
                <w:rFonts w:asciiTheme="minorHAnsi" w:hAnsiTheme="minorHAnsi"/>
              </w:rPr>
              <w:t>employ</w:t>
            </w:r>
            <w:bookmarkEnd w:id="2"/>
            <w:r w:rsidRPr="273B7D47">
              <w:rPr>
                <w:rFonts w:asciiTheme="minorHAnsi" w:hAnsiTheme="minorHAnsi"/>
              </w:rPr>
              <w:t xml:space="preserve"> 14 Career Coaches and 1 Project Manager.  </w:t>
            </w:r>
          </w:p>
          <w:p w14:paraId="0EC00CE3" w14:textId="77777777" w:rsidR="00071ABE" w:rsidRDefault="004A28FB" w:rsidP="004A28FB">
            <w:pPr>
              <w:rPr>
                <w:rFonts w:asciiTheme="minorHAnsi" w:hAnsiTheme="minorHAnsi"/>
                <w:szCs w:val="24"/>
              </w:rPr>
            </w:pPr>
            <w:r w:rsidRPr="00684491">
              <w:rPr>
                <w:rFonts w:asciiTheme="minorHAnsi" w:hAnsiTheme="minorHAnsi"/>
                <w:szCs w:val="24"/>
              </w:rPr>
              <w:t xml:space="preserve">Our experience in helping individuals obtain community-based employment has assisted over </w:t>
            </w:r>
            <w:r w:rsidR="00112F51">
              <w:rPr>
                <w:rFonts w:asciiTheme="minorHAnsi" w:hAnsiTheme="minorHAnsi"/>
                <w:szCs w:val="24"/>
              </w:rPr>
              <w:t>3000</w:t>
            </w:r>
            <w:r w:rsidRPr="00684491">
              <w:rPr>
                <w:rFonts w:asciiTheme="minorHAnsi" w:hAnsiTheme="minorHAnsi"/>
                <w:szCs w:val="24"/>
              </w:rPr>
              <w:t xml:space="preserve"> individuals begin making positive changes in their lives and achieving greater independence.  We continue to work with the State of Indiana to partner in projects related to employment of individuals with disabilities. </w:t>
            </w:r>
          </w:p>
          <w:p w14:paraId="448FA11D" w14:textId="77777777" w:rsidR="00071ABE" w:rsidRDefault="00071ABE" w:rsidP="004A28FB">
            <w:pPr>
              <w:rPr>
                <w:rFonts w:asciiTheme="minorHAnsi" w:hAnsiTheme="minorHAnsi"/>
                <w:szCs w:val="24"/>
              </w:rPr>
            </w:pPr>
          </w:p>
          <w:p w14:paraId="78BB08EC" w14:textId="77777777" w:rsidR="00071ABE" w:rsidRPr="00C3668C" w:rsidRDefault="00071ABE" w:rsidP="00071ABE">
            <w:pPr>
              <w:rPr>
                <w:rFonts w:asciiTheme="minorHAnsi" w:hAnsiTheme="minorHAnsi" w:cs="Arial"/>
                <w:szCs w:val="24"/>
              </w:rPr>
            </w:pPr>
            <w:r w:rsidRPr="004D0186">
              <w:rPr>
                <w:rFonts w:asciiTheme="minorHAnsi" w:hAnsiTheme="minorHAnsi" w:cs="Arial"/>
                <w:szCs w:val="24"/>
              </w:rPr>
              <w:t>In 202</w:t>
            </w:r>
            <w:r>
              <w:rPr>
                <w:rFonts w:asciiTheme="minorHAnsi" w:hAnsiTheme="minorHAnsi" w:cs="Arial"/>
                <w:szCs w:val="24"/>
              </w:rPr>
              <w:t>2</w:t>
            </w:r>
            <w:r w:rsidRPr="004D0186">
              <w:rPr>
                <w:rFonts w:asciiTheme="minorHAnsi" w:hAnsiTheme="minorHAnsi" w:cs="Arial"/>
                <w:szCs w:val="24"/>
              </w:rPr>
              <w:t xml:space="preserve">, Sycamore was awarded the </w:t>
            </w:r>
            <w:r>
              <w:rPr>
                <w:rFonts w:asciiTheme="minorHAnsi" w:hAnsiTheme="minorHAnsi" w:cs="Arial"/>
                <w:szCs w:val="24"/>
              </w:rPr>
              <w:t xml:space="preserve">DDRS Employment Collaboratives </w:t>
            </w:r>
            <w:r w:rsidRPr="004D0186">
              <w:rPr>
                <w:rFonts w:asciiTheme="minorHAnsi" w:hAnsiTheme="minorHAnsi" w:cs="Arial"/>
                <w:szCs w:val="24"/>
              </w:rPr>
              <w:t>Transformation Grant</w:t>
            </w:r>
            <w:r>
              <w:rPr>
                <w:rFonts w:asciiTheme="minorHAnsi" w:hAnsiTheme="minorHAnsi" w:cs="Arial"/>
                <w:szCs w:val="24"/>
              </w:rPr>
              <w:t xml:space="preserve"> to work with our 14C Work center individuals to transition away from facility-based workshop service and move to Competitive Integrated Employment opportunities.  </w:t>
            </w:r>
            <w:r w:rsidRPr="00C3668C">
              <w:rPr>
                <w:rFonts w:asciiTheme="minorHAnsi" w:hAnsiTheme="minorHAnsi" w:cs="Arial"/>
                <w:szCs w:val="24"/>
              </w:rPr>
              <w:t>In November of 2022, Sycamore Services was also 1 of 4 agencies through the state selected to be a VR SE+ Pilot Site.  The goal of the project is to build the capacity of state and local providers, case managers, family members to direct and prioritize services and support for individuals with I/DD to Competitive Integrated employment.  This is a five-year demonstration project funded by RSA to help transition individuals working in, or contemplating subminimum wage employment (SWE) to competitive integrated employment (CIE)</w:t>
            </w:r>
          </w:p>
          <w:p w14:paraId="44531607" w14:textId="2301950E" w:rsidR="004A28FB" w:rsidRPr="00684491" w:rsidRDefault="004A28FB" w:rsidP="004A28FB">
            <w:pPr>
              <w:rPr>
                <w:rFonts w:asciiTheme="minorHAnsi" w:hAnsiTheme="minorHAnsi"/>
                <w:szCs w:val="24"/>
              </w:rPr>
            </w:pPr>
            <w:r w:rsidRPr="00684491">
              <w:rPr>
                <w:rFonts w:asciiTheme="minorHAnsi" w:hAnsiTheme="minorHAnsi"/>
                <w:szCs w:val="24"/>
              </w:rPr>
              <w:t xml:space="preserve"> </w:t>
            </w:r>
          </w:p>
          <w:p w14:paraId="46B2733D" w14:textId="4280D7A5" w:rsidR="0009502C" w:rsidRPr="00A2550B" w:rsidRDefault="004A28FB" w:rsidP="004A28FB">
            <w:pPr>
              <w:rPr>
                <w:rFonts w:asciiTheme="minorHAnsi" w:hAnsiTheme="minorHAnsi" w:cstheme="minorHAnsi"/>
                <w:szCs w:val="24"/>
              </w:rPr>
            </w:pPr>
            <w:r w:rsidRPr="00684491">
              <w:rPr>
                <w:rFonts w:asciiTheme="minorHAnsi" w:hAnsiTheme="minorHAnsi"/>
                <w:szCs w:val="24"/>
              </w:rPr>
              <w:t xml:space="preserve">As our name states, the Sycamore is a hardy tree that grows where others won’t.  It sheds its bark and grows another layer.  As the needs and services of individuals </w:t>
            </w:r>
            <w:r w:rsidRPr="00684491">
              <w:rPr>
                <w:rFonts w:asciiTheme="minorHAnsi" w:hAnsiTheme="minorHAnsi"/>
                <w:szCs w:val="24"/>
              </w:rPr>
              <w:lastRenderedPageBreak/>
              <w:t>change, so will Sycamore.</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273B7D47">
        <w:tc>
          <w:tcPr>
            <w:tcW w:w="8856" w:type="dxa"/>
            <w:shd w:val="clear" w:color="auto" w:fill="FFFF99"/>
          </w:tcPr>
          <w:p w14:paraId="3B283343" w14:textId="3E7B0C43" w:rsidR="00B3359C" w:rsidRPr="00B3359C" w:rsidRDefault="00B3359C" w:rsidP="00B3359C">
            <w:pPr>
              <w:pStyle w:val="ListParagraph"/>
              <w:ind w:left="480"/>
              <w:rPr>
                <w:rFonts w:asciiTheme="minorHAnsi" w:hAnsiTheme="minorHAnsi"/>
              </w:rPr>
            </w:pPr>
            <w:r w:rsidRPr="00B3359C">
              <w:rPr>
                <w:rFonts w:asciiTheme="minorHAnsi" w:hAnsiTheme="minorHAnsi"/>
              </w:rPr>
              <w:t>Sycamore Services is a 501c3 agency in the State of Indiana.  We are an approved BDDS Waiver Provider and have a current POSA with Vocational Rehabilitation.  Along with our federal and state funding, we provide Third Party Liability billing through Insurance companies for therapies and transportation.</w:t>
            </w:r>
          </w:p>
          <w:p w14:paraId="5871C53A" w14:textId="75414205" w:rsidR="0009502C" w:rsidRPr="00B3359C" w:rsidRDefault="01C71A92" w:rsidP="273B7D47">
            <w:pPr>
              <w:pStyle w:val="ListParagraph"/>
              <w:ind w:left="480"/>
              <w:rPr>
                <w:rFonts w:asciiTheme="minorHAnsi" w:hAnsiTheme="minorHAnsi" w:cstheme="minorBidi"/>
              </w:rPr>
            </w:pPr>
            <w:r w:rsidRPr="273B7D47">
              <w:rPr>
                <w:rFonts w:asciiTheme="minorHAnsi" w:hAnsiTheme="minorHAnsi"/>
              </w:rPr>
              <w:t>Attached is a copy of our 501c3 letter (</w:t>
            </w:r>
            <w:r w:rsidR="52405814" w:rsidRPr="273B7D47">
              <w:rPr>
                <w:rFonts w:asciiTheme="minorHAnsi" w:hAnsiTheme="minorHAnsi"/>
              </w:rPr>
              <w:t xml:space="preserve">Attachment </w:t>
            </w:r>
            <w:proofErr w:type="gramStart"/>
            <w:r w:rsidR="005D75A5">
              <w:rPr>
                <w:rFonts w:asciiTheme="minorHAnsi" w:hAnsiTheme="minorHAnsi"/>
              </w:rPr>
              <w:t>6</w:t>
            </w:r>
            <w:r w:rsidR="77B0DCBC" w:rsidRPr="273B7D47">
              <w:rPr>
                <w:rFonts w:asciiTheme="minorHAnsi" w:hAnsiTheme="minorHAnsi"/>
              </w:rPr>
              <w:t xml:space="preserve"> </w:t>
            </w:r>
            <w:r w:rsidR="52405814" w:rsidRPr="273B7D47">
              <w:rPr>
                <w:rFonts w:asciiTheme="minorHAnsi" w:hAnsiTheme="minorHAnsi"/>
              </w:rPr>
              <w:t>)</w:t>
            </w:r>
            <w:proofErr w:type="gramEnd"/>
            <w:r w:rsidRPr="273B7D47">
              <w:rPr>
                <w:rFonts w:asciiTheme="minorHAnsi" w:hAnsiTheme="minorHAnsi"/>
              </w:rPr>
              <w:t xml:space="preserve"> and a copy of the chart of organizational structure (</w:t>
            </w:r>
            <w:r w:rsidR="1464706B" w:rsidRPr="273B7D47">
              <w:rPr>
                <w:rFonts w:asciiTheme="minorHAnsi" w:hAnsiTheme="minorHAnsi"/>
              </w:rPr>
              <w:t>Attachment</w:t>
            </w:r>
            <w:r w:rsidR="005D75A5">
              <w:rPr>
                <w:rFonts w:asciiTheme="minorHAnsi" w:hAnsiTheme="minorHAnsi"/>
              </w:rPr>
              <w:t xml:space="preserve"> 7</w:t>
            </w:r>
            <w:r w:rsidR="7C840F9B" w:rsidRPr="273B7D47">
              <w:rPr>
                <w:rFonts w:asciiTheme="minorHAnsi" w:hAnsiTheme="minorHAnsi"/>
              </w:rPr>
              <w:t xml:space="preserve"> </w:t>
            </w:r>
            <w:r w:rsidR="1464706B" w:rsidRPr="273B7D47">
              <w:rPr>
                <w:rFonts w:asciiTheme="minorHAnsi" w:hAnsiTheme="minorHAnsi"/>
              </w:rPr>
              <w:t xml:space="preserve"> )</w:t>
            </w:r>
          </w:p>
        </w:tc>
      </w:tr>
    </w:tbl>
    <w:p w14:paraId="0FDEC456" w14:textId="77777777" w:rsidR="0009502C" w:rsidRPr="00A2550B" w:rsidRDefault="0009502C" w:rsidP="0009502C">
      <w:pPr>
        <w:rPr>
          <w:rFonts w:asciiTheme="minorHAnsi" w:hAnsiTheme="minorHAnsi" w:cstheme="minorHAnsi"/>
          <w:szCs w:val="24"/>
        </w:rPr>
      </w:pPr>
    </w:p>
    <w:p w14:paraId="08E30CE5" w14:textId="6E81F086" w:rsidR="009255C1" w:rsidRPr="002F3BEF" w:rsidRDefault="00341828" w:rsidP="00AE144A">
      <w:pPr>
        <w:widowControl/>
        <w:numPr>
          <w:ilvl w:val="2"/>
          <w:numId w:val="15"/>
        </w:numPr>
        <w:jc w:val="both"/>
        <w:rPr>
          <w:rFonts w:asciiTheme="minorHAnsi" w:hAnsiTheme="minorHAnsi" w:cstheme="minorHAnsi"/>
          <w:szCs w:val="24"/>
        </w:rPr>
      </w:pPr>
      <w:bookmarkStart w:id="3"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 xml:space="preserve">Diversity, </w:t>
      </w:r>
      <w:proofErr w:type="gramStart"/>
      <w:r w:rsidR="00094D95" w:rsidRPr="002F3BEF">
        <w:rPr>
          <w:rFonts w:asciiTheme="minorHAnsi" w:hAnsiTheme="minorHAnsi" w:cstheme="minorHAnsi"/>
          <w:b/>
          <w:bCs/>
          <w:szCs w:val="24"/>
        </w:rPr>
        <w:t>Equity</w:t>
      </w:r>
      <w:proofErr w:type="gramEnd"/>
      <w:r w:rsidR="00094D95" w:rsidRPr="002F3BEF">
        <w:rPr>
          <w:rFonts w:asciiTheme="minorHAnsi" w:hAnsiTheme="minorHAnsi" w:cstheme="minorHAnsi"/>
          <w:b/>
          <w:bCs/>
          <w:szCs w:val="24"/>
        </w:rPr>
        <w:t xml:space="preserve">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12BF12FF" w14:textId="6347B23C" w:rsidR="009255C1" w:rsidRDefault="00EB4B50" w:rsidP="00AE144A">
            <w:pPr>
              <w:rPr>
                <w:rFonts w:asciiTheme="minorHAnsi" w:hAnsiTheme="minorHAnsi" w:cstheme="minorHAnsi"/>
                <w:szCs w:val="24"/>
              </w:rPr>
            </w:pPr>
            <w:r>
              <w:rPr>
                <w:rFonts w:asciiTheme="minorHAnsi" w:hAnsiTheme="minorHAnsi" w:cstheme="minorHAnsi"/>
                <w:szCs w:val="24"/>
              </w:rPr>
              <w:t>Sycamore Services</w:t>
            </w:r>
            <w:r w:rsidR="001F0BF4">
              <w:rPr>
                <w:rFonts w:asciiTheme="minorHAnsi" w:hAnsiTheme="minorHAnsi" w:cstheme="minorHAnsi"/>
                <w:szCs w:val="24"/>
              </w:rPr>
              <w:t>’ policy</w:t>
            </w:r>
            <w:r w:rsidR="00960CB1">
              <w:rPr>
                <w:rFonts w:asciiTheme="minorHAnsi" w:hAnsiTheme="minorHAnsi" w:cstheme="minorHAnsi"/>
                <w:szCs w:val="24"/>
              </w:rPr>
              <w:t xml:space="preserve"> </w:t>
            </w:r>
            <w:r w:rsidR="001F0BF4">
              <w:rPr>
                <w:rFonts w:asciiTheme="minorHAnsi" w:hAnsiTheme="minorHAnsi" w:cstheme="minorHAnsi"/>
                <w:szCs w:val="24"/>
              </w:rPr>
              <w:t>is to ensure equal employment and service opportunities for all applicants, employees and individuals served to promote diversity and inclusion at all occupational and service levels</w:t>
            </w:r>
            <w:r w:rsidR="00AE0839">
              <w:rPr>
                <w:rFonts w:asciiTheme="minorHAnsi" w:hAnsiTheme="minorHAnsi" w:cstheme="minorHAnsi"/>
                <w:szCs w:val="24"/>
              </w:rPr>
              <w:t xml:space="preserve"> of the organization as stated in our Policy in A</w:t>
            </w:r>
            <w:r w:rsidR="00960CB1">
              <w:rPr>
                <w:rFonts w:asciiTheme="minorHAnsi" w:hAnsiTheme="minorHAnsi" w:cstheme="minorHAnsi"/>
                <w:szCs w:val="24"/>
              </w:rPr>
              <w:t xml:space="preserve">ttachment </w:t>
            </w:r>
            <w:r w:rsidR="00375BFB">
              <w:rPr>
                <w:rFonts w:asciiTheme="minorHAnsi" w:hAnsiTheme="minorHAnsi" w:cstheme="minorHAnsi"/>
                <w:szCs w:val="24"/>
              </w:rPr>
              <w:t>8</w:t>
            </w:r>
            <w:r w:rsidR="00960CB1">
              <w:rPr>
                <w:rFonts w:asciiTheme="minorHAnsi" w:hAnsiTheme="minorHAnsi" w:cstheme="minorHAnsi"/>
                <w:szCs w:val="24"/>
              </w:rPr>
              <w:t>.</w:t>
            </w:r>
          </w:p>
          <w:p w14:paraId="5F4C9E48" w14:textId="277CF884" w:rsidR="00931E15" w:rsidRPr="00A2550B" w:rsidRDefault="00421D92" w:rsidP="00AE144A">
            <w:pPr>
              <w:rPr>
                <w:rFonts w:asciiTheme="minorHAnsi" w:hAnsiTheme="minorHAnsi" w:cstheme="minorHAnsi"/>
                <w:szCs w:val="24"/>
              </w:rPr>
            </w:pPr>
            <w:r>
              <w:rPr>
                <w:rFonts w:asciiTheme="minorHAnsi" w:hAnsiTheme="minorHAnsi" w:cstheme="minorHAnsi"/>
                <w:szCs w:val="24"/>
              </w:rPr>
              <w:t xml:space="preserve">Our Executive staff is comprised of </w:t>
            </w:r>
            <w:r w:rsidR="000D0947">
              <w:rPr>
                <w:rFonts w:asciiTheme="minorHAnsi" w:hAnsiTheme="minorHAnsi" w:cstheme="minorHAnsi"/>
                <w:szCs w:val="24"/>
              </w:rPr>
              <w:t>3 male and 6 females</w:t>
            </w:r>
            <w:r w:rsidR="00DF1A06">
              <w:rPr>
                <w:rFonts w:asciiTheme="minorHAnsi" w:hAnsiTheme="minorHAnsi" w:cstheme="minorHAnsi"/>
                <w:szCs w:val="24"/>
              </w:rPr>
              <w:t>.  Their race/ethn</w:t>
            </w:r>
            <w:r w:rsidR="00E439E8">
              <w:rPr>
                <w:rFonts w:asciiTheme="minorHAnsi" w:hAnsiTheme="minorHAnsi" w:cstheme="minorHAnsi"/>
                <w:szCs w:val="24"/>
              </w:rPr>
              <w:t>icity is 8 Caucasian and 1 African American.  Our B</w:t>
            </w:r>
            <w:r w:rsidR="004F6147">
              <w:rPr>
                <w:rFonts w:asciiTheme="minorHAnsi" w:hAnsiTheme="minorHAnsi" w:cstheme="minorHAnsi"/>
                <w:szCs w:val="24"/>
              </w:rPr>
              <w:t xml:space="preserve">oard members include </w:t>
            </w:r>
            <w:r w:rsidR="003264AC">
              <w:rPr>
                <w:rFonts w:asciiTheme="minorHAnsi" w:hAnsiTheme="minorHAnsi" w:cstheme="minorHAnsi"/>
                <w:szCs w:val="24"/>
              </w:rPr>
              <w:t>6</w:t>
            </w:r>
            <w:r w:rsidR="004F6147">
              <w:rPr>
                <w:rFonts w:asciiTheme="minorHAnsi" w:hAnsiTheme="minorHAnsi" w:cstheme="minorHAnsi"/>
                <w:szCs w:val="24"/>
              </w:rPr>
              <w:t xml:space="preserve"> male and </w:t>
            </w:r>
            <w:r w:rsidR="003264AC">
              <w:rPr>
                <w:rFonts w:asciiTheme="minorHAnsi" w:hAnsiTheme="minorHAnsi" w:cstheme="minorHAnsi"/>
                <w:szCs w:val="24"/>
              </w:rPr>
              <w:t>5</w:t>
            </w:r>
            <w:r w:rsidR="004F6147">
              <w:rPr>
                <w:rFonts w:asciiTheme="minorHAnsi" w:hAnsiTheme="minorHAnsi" w:cstheme="minorHAnsi"/>
                <w:szCs w:val="24"/>
              </w:rPr>
              <w:t xml:space="preserve"> female.  Three of the female board members have family members that </w:t>
            </w:r>
            <w:r w:rsidR="00473CBC">
              <w:rPr>
                <w:rFonts w:asciiTheme="minorHAnsi" w:hAnsiTheme="minorHAnsi" w:cstheme="minorHAnsi"/>
                <w:szCs w:val="24"/>
              </w:rPr>
              <w:t xml:space="preserve">receive supports from Sycamore Services.  </w:t>
            </w: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w:t>
      </w:r>
      <w:r w:rsidRPr="002F3BEF">
        <w:rPr>
          <w:rFonts w:asciiTheme="minorHAnsi" w:hAnsiTheme="minorHAnsi" w:cstheme="minorHAnsi"/>
          <w:b/>
          <w:bCs/>
          <w:szCs w:val="24"/>
        </w:rPr>
        <w:lastRenderedPageBreak/>
        <w:t>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34D52168" w:rsidR="0009502C" w:rsidRPr="00A2550B" w:rsidRDefault="00D21F36" w:rsidP="0009502C">
            <w:pPr>
              <w:rPr>
                <w:rFonts w:asciiTheme="minorHAnsi" w:hAnsiTheme="minorHAnsi" w:cstheme="minorHAnsi"/>
                <w:szCs w:val="24"/>
              </w:rPr>
            </w:pPr>
            <w:r w:rsidRPr="48E923EF">
              <w:rPr>
                <w:rFonts w:asciiTheme="minorHAnsi" w:hAnsiTheme="minorHAnsi"/>
              </w:rPr>
              <w:t>Sycamore is fiscally solvent and financially ca</w:t>
            </w:r>
            <w:r>
              <w:rPr>
                <w:rFonts w:asciiTheme="minorHAnsi" w:hAnsiTheme="minorHAnsi"/>
              </w:rPr>
              <w:t>pable</w:t>
            </w:r>
            <w:r w:rsidRPr="48E923EF">
              <w:rPr>
                <w:rFonts w:asciiTheme="minorHAnsi" w:hAnsiTheme="minorHAnsi"/>
              </w:rPr>
              <w:t xml:space="preserve"> of supporting a project of this magnitude as shown in our most recent financial statement attached.   Also included in the appendix is a copy of our income statement and balance sheet for the two most recent completed fiscal years.    Attachment</w:t>
            </w:r>
            <w:r w:rsidR="008A0B54">
              <w:rPr>
                <w:rFonts w:asciiTheme="minorHAnsi" w:hAnsiTheme="minorHAnsi"/>
              </w:rPr>
              <w:t xml:space="preserve">s 9 and 10 </w:t>
            </w: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5EE1C8A2" w:rsidR="0009502C" w:rsidRPr="00A2550B" w:rsidRDefault="00D164AC" w:rsidP="0009502C">
            <w:pPr>
              <w:rPr>
                <w:rFonts w:asciiTheme="minorHAnsi" w:hAnsiTheme="minorHAnsi" w:cstheme="minorHAnsi"/>
                <w:szCs w:val="24"/>
              </w:rPr>
            </w:pPr>
            <w:r w:rsidRPr="00CB0F68">
              <w:rPr>
                <w:rFonts w:asciiTheme="minorHAnsi" w:hAnsiTheme="minorHAnsi"/>
                <w:szCs w:val="24"/>
              </w:rPr>
              <w:t>I, Patrick Cockrum, as CEO of Sycamore Services, acknowledge that the financial information presented in this proposal is thorough and correct.</w:t>
            </w: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AE144A">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2FC910AF" w:rsidR="0009502C" w:rsidRPr="00A2550B" w:rsidRDefault="00EA38AC" w:rsidP="0009502C">
            <w:pPr>
              <w:rPr>
                <w:rFonts w:asciiTheme="minorHAnsi" w:hAnsiTheme="minorHAnsi" w:cstheme="minorHAnsi"/>
                <w:szCs w:val="24"/>
              </w:rPr>
            </w:pPr>
            <w:r w:rsidRPr="48E923EF">
              <w:rPr>
                <w:rFonts w:asciiTheme="minorHAnsi" w:hAnsiTheme="minorHAnsi"/>
              </w:rPr>
              <w:t>We have reviewed and affirm that all terms and clauses in the contract must be provided and agreed upon as written.  Once chosen to receive the contract, Sycamore will officially comply with all necessary requirements.  Approval is also stated on the Executive Summary Letter signed by CEO, Patrick Cockrum</w:t>
            </w:r>
          </w:p>
        </w:tc>
      </w:tr>
    </w:tbl>
    <w:p w14:paraId="126A8255" w14:textId="77777777" w:rsidR="0009502C" w:rsidRPr="00A2550B" w:rsidRDefault="0009502C" w:rsidP="0009502C">
      <w:pPr>
        <w:rPr>
          <w:rFonts w:asciiTheme="minorHAnsi" w:hAnsiTheme="minorHAnsi" w:cstheme="minorHAnsi"/>
          <w:szCs w:val="24"/>
        </w:rPr>
      </w:pPr>
    </w:p>
    <w:p w14:paraId="1B16C362" w14:textId="2D914ECF"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 xml:space="preserve">Attachment </w:t>
      </w:r>
      <w:r w:rsidR="00234E3E">
        <w:rPr>
          <w:rFonts w:asciiTheme="minorHAnsi" w:hAnsiTheme="minorHAnsi" w:cstheme="minorHAnsi"/>
          <w:b/>
          <w:szCs w:val="24"/>
        </w:rPr>
        <w:t>G</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 xml:space="preserve">Attachment </w:t>
      </w:r>
      <w:r w:rsidR="00234E3E">
        <w:rPr>
          <w:rFonts w:asciiTheme="minorHAnsi" w:hAnsiTheme="minorHAnsi" w:cstheme="minorHAnsi"/>
          <w:b/>
          <w:szCs w:val="24"/>
        </w:rPr>
        <w:t>G</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 xml:space="preserve">Attachment </w:t>
      </w:r>
      <w:r w:rsidR="00234E3E">
        <w:rPr>
          <w:rFonts w:asciiTheme="minorHAnsi" w:hAnsiTheme="minorHAnsi" w:cstheme="minorHAnsi"/>
          <w:b/>
          <w:szCs w:val="24"/>
        </w:rPr>
        <w:t>G</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to the State.   The State should receive</w:t>
      </w:r>
      <w:r w:rsidR="00234E3E">
        <w:rPr>
          <w:rFonts w:asciiTheme="minorHAnsi" w:hAnsiTheme="minorHAnsi" w:cstheme="minorHAnsi"/>
          <w:bCs/>
          <w:color w:val="FF0000"/>
          <w:szCs w:val="24"/>
        </w:rPr>
        <w:t xml:space="preserve"> THREE</w:t>
      </w:r>
      <w:r w:rsidR="006676D8" w:rsidRPr="00A2550B">
        <w:rPr>
          <w:rFonts w:asciiTheme="minorHAnsi" w:hAnsiTheme="minorHAnsi" w:cstheme="minorHAnsi"/>
          <w:bCs/>
          <w:color w:val="FF0000"/>
          <w:szCs w:val="24"/>
        </w:rPr>
        <w:t xml:space="preserve"> (</w:t>
      </w:r>
      <w:r w:rsidR="00234E3E">
        <w:rPr>
          <w:rFonts w:asciiTheme="minorHAnsi" w:hAnsiTheme="minorHAnsi" w:cstheme="minorHAnsi"/>
          <w:bCs/>
          <w:color w:val="FF0000"/>
          <w:szCs w:val="24"/>
        </w:rPr>
        <w:t>3</w:t>
      </w:r>
      <w:r w:rsidR="006676D8" w:rsidRPr="00A2550B">
        <w:rPr>
          <w:rFonts w:asciiTheme="minorHAnsi" w:hAnsiTheme="minorHAnsi" w:cstheme="minorHAnsi"/>
          <w:bCs/>
          <w:color w:val="FF0000"/>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 xml:space="preserve">Attachment </w:t>
      </w:r>
      <w:r w:rsidR="00234E3E">
        <w:rPr>
          <w:rFonts w:asciiTheme="minorHAnsi" w:hAnsiTheme="minorHAnsi" w:cstheme="minorHAnsi"/>
          <w:b/>
          <w:szCs w:val="24"/>
        </w:rPr>
        <w:t>G</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9"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 xml:space="preserve">Attachment </w:t>
      </w:r>
      <w:r w:rsidR="00234E3E">
        <w:rPr>
          <w:rFonts w:asciiTheme="minorHAnsi" w:hAnsiTheme="minorHAnsi" w:cstheme="minorHAnsi"/>
          <w:b/>
          <w:szCs w:val="24"/>
        </w:rPr>
        <w:t>G</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1"/>
        <w:gridCol w:w="4369"/>
      </w:tblGrid>
      <w:tr w:rsidR="00324ED2"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324ED2"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57DB6C98" w:rsidR="0009502C" w:rsidRPr="00A2550B" w:rsidRDefault="00EA38AC" w:rsidP="0009502C">
            <w:pPr>
              <w:rPr>
                <w:rFonts w:asciiTheme="minorHAnsi" w:hAnsiTheme="minorHAnsi" w:cstheme="minorHAnsi"/>
                <w:szCs w:val="24"/>
              </w:rPr>
            </w:pPr>
            <w:r>
              <w:rPr>
                <w:rFonts w:asciiTheme="minorHAnsi" w:hAnsiTheme="minorHAnsi" w:cstheme="minorHAnsi"/>
                <w:szCs w:val="24"/>
              </w:rPr>
              <w:t>Evansville Vanderburgh School Corporation</w:t>
            </w:r>
          </w:p>
        </w:tc>
      </w:tr>
      <w:tr w:rsidR="00324ED2"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Company Mailing Address</w:t>
            </w:r>
          </w:p>
        </w:tc>
        <w:tc>
          <w:tcPr>
            <w:tcW w:w="4428" w:type="dxa"/>
            <w:shd w:val="clear" w:color="auto" w:fill="FFFF99"/>
          </w:tcPr>
          <w:p w14:paraId="3DB44E55" w14:textId="2B4070CD" w:rsidR="0009502C" w:rsidRPr="00A2550B" w:rsidRDefault="004B1FE0" w:rsidP="0009502C">
            <w:pPr>
              <w:rPr>
                <w:rFonts w:asciiTheme="minorHAnsi" w:hAnsiTheme="minorHAnsi" w:cstheme="minorHAnsi"/>
                <w:szCs w:val="24"/>
              </w:rPr>
            </w:pPr>
            <w:r>
              <w:rPr>
                <w:rFonts w:asciiTheme="minorHAnsi" w:hAnsiTheme="minorHAnsi" w:cstheme="minorHAnsi"/>
                <w:szCs w:val="24"/>
              </w:rPr>
              <w:t>951 Walnut Street</w:t>
            </w:r>
          </w:p>
        </w:tc>
      </w:tr>
      <w:tr w:rsidR="00324ED2"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12353461" w:rsidR="0009502C" w:rsidRPr="00A2550B" w:rsidRDefault="004B1FE0" w:rsidP="0009502C">
            <w:pPr>
              <w:rPr>
                <w:rFonts w:asciiTheme="minorHAnsi" w:hAnsiTheme="minorHAnsi" w:cstheme="minorHAnsi"/>
                <w:szCs w:val="24"/>
              </w:rPr>
            </w:pPr>
            <w:r>
              <w:rPr>
                <w:rFonts w:asciiTheme="minorHAnsi" w:hAnsiTheme="minorHAnsi" w:cstheme="minorHAnsi"/>
                <w:szCs w:val="24"/>
              </w:rPr>
              <w:t>Evansville, IN  47713</w:t>
            </w:r>
          </w:p>
        </w:tc>
      </w:tr>
      <w:tr w:rsidR="00324ED2"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610F7A39" w:rsidR="0009502C" w:rsidRPr="00A2550B" w:rsidRDefault="000B7DCB" w:rsidP="0009502C">
            <w:pPr>
              <w:rPr>
                <w:rFonts w:asciiTheme="minorHAnsi" w:hAnsiTheme="minorHAnsi" w:cstheme="minorHAnsi"/>
                <w:szCs w:val="24"/>
              </w:rPr>
            </w:pPr>
            <w:hyperlink r:id="rId10" w:history="1">
              <w:r w:rsidR="00144771" w:rsidRPr="009403B9">
                <w:rPr>
                  <w:rStyle w:val="Hyperlink"/>
                  <w:rFonts w:asciiTheme="minorHAnsi" w:hAnsiTheme="minorHAnsi" w:cstheme="minorHAnsi"/>
                  <w:szCs w:val="24"/>
                </w:rPr>
                <w:t>https://district.evscschools.com/</w:t>
              </w:r>
            </w:hyperlink>
          </w:p>
        </w:tc>
      </w:tr>
      <w:tr w:rsidR="00324ED2"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6CFADB44" w:rsidR="0009502C" w:rsidRPr="00A2550B" w:rsidRDefault="00144771" w:rsidP="0009502C">
            <w:pPr>
              <w:rPr>
                <w:rFonts w:asciiTheme="minorHAnsi" w:hAnsiTheme="minorHAnsi" w:cstheme="minorHAnsi"/>
                <w:szCs w:val="24"/>
              </w:rPr>
            </w:pPr>
            <w:r>
              <w:rPr>
                <w:rFonts w:asciiTheme="minorHAnsi" w:hAnsiTheme="minorHAnsi" w:cstheme="minorHAnsi"/>
                <w:szCs w:val="24"/>
              </w:rPr>
              <w:t>Ellyn Hulsey</w:t>
            </w:r>
          </w:p>
        </w:tc>
      </w:tr>
      <w:tr w:rsidR="00324ED2"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8D68DB4" w:rsidR="008F4E85" w:rsidRPr="00A2550B" w:rsidRDefault="00144771" w:rsidP="0009502C">
            <w:pPr>
              <w:rPr>
                <w:rFonts w:asciiTheme="minorHAnsi" w:hAnsiTheme="minorHAnsi" w:cstheme="minorHAnsi"/>
                <w:szCs w:val="24"/>
              </w:rPr>
            </w:pPr>
            <w:r>
              <w:rPr>
                <w:rFonts w:asciiTheme="minorHAnsi" w:hAnsiTheme="minorHAnsi" w:cstheme="minorHAnsi"/>
                <w:szCs w:val="24"/>
              </w:rPr>
              <w:t>Director of Exceptional</w:t>
            </w:r>
            <w:r w:rsidR="00126A68">
              <w:rPr>
                <w:rFonts w:asciiTheme="minorHAnsi" w:hAnsiTheme="minorHAnsi" w:cstheme="minorHAnsi"/>
                <w:szCs w:val="24"/>
              </w:rPr>
              <w:t xml:space="preserve"> Learners</w:t>
            </w:r>
          </w:p>
        </w:tc>
      </w:tr>
      <w:tr w:rsidR="00324ED2"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5DD89A49" w:rsidR="0009502C" w:rsidRPr="00A2550B" w:rsidRDefault="00126A68" w:rsidP="0009502C">
            <w:pPr>
              <w:rPr>
                <w:rFonts w:asciiTheme="minorHAnsi" w:hAnsiTheme="minorHAnsi" w:cstheme="minorHAnsi"/>
                <w:szCs w:val="24"/>
              </w:rPr>
            </w:pPr>
            <w:r>
              <w:rPr>
                <w:rFonts w:asciiTheme="minorHAnsi" w:hAnsiTheme="minorHAnsi" w:cstheme="minorHAnsi"/>
                <w:szCs w:val="24"/>
              </w:rPr>
              <w:t>812-435-8379</w:t>
            </w:r>
          </w:p>
        </w:tc>
      </w:tr>
      <w:tr w:rsidR="00324ED2"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69AC35CF" w:rsidR="0009502C" w:rsidRPr="00A2550B" w:rsidRDefault="00126A68" w:rsidP="0009502C">
            <w:pPr>
              <w:rPr>
                <w:rFonts w:asciiTheme="minorHAnsi" w:hAnsiTheme="minorHAnsi" w:cstheme="minorHAnsi"/>
                <w:szCs w:val="24"/>
              </w:rPr>
            </w:pPr>
            <w:r>
              <w:rPr>
                <w:rFonts w:asciiTheme="minorHAnsi" w:hAnsiTheme="minorHAnsi" w:cstheme="minorHAnsi"/>
                <w:szCs w:val="24"/>
              </w:rPr>
              <w:t>812-435-8551</w:t>
            </w:r>
          </w:p>
        </w:tc>
      </w:tr>
      <w:tr w:rsidR="00324ED2"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18BD9C4D" w:rsidR="0009502C" w:rsidRPr="00A2550B" w:rsidRDefault="000B7DCB" w:rsidP="0009502C">
            <w:pPr>
              <w:rPr>
                <w:rFonts w:asciiTheme="minorHAnsi" w:hAnsiTheme="minorHAnsi" w:cstheme="minorHAnsi"/>
                <w:szCs w:val="24"/>
              </w:rPr>
            </w:pPr>
            <w:hyperlink r:id="rId11" w:history="1">
              <w:r w:rsidR="00C24AE9" w:rsidRPr="009403B9">
                <w:rPr>
                  <w:rStyle w:val="Hyperlink"/>
                  <w:rFonts w:asciiTheme="minorHAnsi" w:hAnsiTheme="minorHAnsi" w:cstheme="minorHAnsi"/>
                  <w:szCs w:val="24"/>
                </w:rPr>
                <w:t>ellyn.husley@evsck12.com</w:t>
              </w:r>
            </w:hyperlink>
          </w:p>
        </w:tc>
      </w:tr>
      <w:tr w:rsidR="00324ED2"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0C961378" w:rsidR="0009502C" w:rsidRPr="00A2550B" w:rsidRDefault="00C24AE9" w:rsidP="0009502C">
            <w:pPr>
              <w:rPr>
                <w:rFonts w:asciiTheme="minorHAnsi" w:hAnsiTheme="minorHAnsi" w:cstheme="minorHAnsi"/>
                <w:szCs w:val="24"/>
              </w:rPr>
            </w:pPr>
            <w:r>
              <w:rPr>
                <w:rFonts w:asciiTheme="minorHAnsi" w:hAnsiTheme="minorHAnsi" w:cstheme="minorHAnsi"/>
                <w:szCs w:val="24"/>
              </w:rPr>
              <w:t>School Corporation</w:t>
            </w:r>
          </w:p>
        </w:tc>
      </w:tr>
      <w:tr w:rsidR="00324ED2"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324ED2"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0410E599" w:rsidR="0009502C" w:rsidRPr="00A2550B" w:rsidRDefault="00C24AE9" w:rsidP="0009502C">
            <w:pPr>
              <w:rPr>
                <w:rFonts w:asciiTheme="minorHAnsi" w:hAnsiTheme="minorHAnsi" w:cstheme="minorHAnsi"/>
                <w:szCs w:val="24"/>
              </w:rPr>
            </w:pPr>
            <w:r>
              <w:rPr>
                <w:rFonts w:asciiTheme="minorHAnsi" w:hAnsiTheme="minorHAnsi" w:cstheme="minorHAnsi"/>
                <w:szCs w:val="24"/>
              </w:rPr>
              <w:t>University of Southern Indiana</w:t>
            </w:r>
          </w:p>
        </w:tc>
      </w:tr>
      <w:tr w:rsidR="00324ED2"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663DCDA3" w:rsidR="0009502C" w:rsidRPr="00A2550B" w:rsidRDefault="00B73169" w:rsidP="0009502C">
            <w:pPr>
              <w:rPr>
                <w:rFonts w:asciiTheme="minorHAnsi" w:hAnsiTheme="minorHAnsi" w:cstheme="minorHAnsi"/>
                <w:szCs w:val="24"/>
              </w:rPr>
            </w:pPr>
            <w:r>
              <w:rPr>
                <w:rFonts w:asciiTheme="minorHAnsi" w:hAnsiTheme="minorHAnsi" w:cstheme="minorHAnsi"/>
                <w:szCs w:val="24"/>
              </w:rPr>
              <w:t>8</w:t>
            </w:r>
            <w:r w:rsidR="009A7738">
              <w:rPr>
                <w:rFonts w:asciiTheme="minorHAnsi" w:hAnsiTheme="minorHAnsi" w:cstheme="minorHAnsi"/>
                <w:szCs w:val="24"/>
              </w:rPr>
              <w:t>600 University Boulevard</w:t>
            </w:r>
          </w:p>
        </w:tc>
      </w:tr>
      <w:tr w:rsidR="00324ED2"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4E315C2C" w:rsidR="0009502C" w:rsidRPr="00A2550B" w:rsidRDefault="009A7738" w:rsidP="0009502C">
            <w:pPr>
              <w:rPr>
                <w:rFonts w:asciiTheme="minorHAnsi" w:hAnsiTheme="minorHAnsi" w:cstheme="minorHAnsi"/>
                <w:szCs w:val="24"/>
              </w:rPr>
            </w:pPr>
            <w:r>
              <w:rPr>
                <w:rFonts w:asciiTheme="minorHAnsi" w:hAnsiTheme="minorHAnsi" w:cstheme="minorHAnsi"/>
                <w:szCs w:val="24"/>
              </w:rPr>
              <w:t>Evansville, IN  47712</w:t>
            </w:r>
          </w:p>
        </w:tc>
      </w:tr>
      <w:tr w:rsidR="00324ED2"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5A27E88B" w:rsidR="0009502C" w:rsidRPr="00A2550B" w:rsidRDefault="000B7DCB" w:rsidP="0009502C">
            <w:pPr>
              <w:rPr>
                <w:rFonts w:asciiTheme="minorHAnsi" w:hAnsiTheme="minorHAnsi" w:cstheme="minorHAnsi"/>
                <w:szCs w:val="24"/>
              </w:rPr>
            </w:pPr>
            <w:hyperlink r:id="rId12" w:history="1">
              <w:r w:rsidR="00C3761F" w:rsidRPr="009403B9">
                <w:rPr>
                  <w:rStyle w:val="Hyperlink"/>
                  <w:rFonts w:asciiTheme="minorHAnsi" w:hAnsiTheme="minorHAnsi" w:cstheme="minorHAnsi"/>
                  <w:szCs w:val="24"/>
                </w:rPr>
                <w:t>www.usi.edu</w:t>
              </w:r>
            </w:hyperlink>
          </w:p>
        </w:tc>
      </w:tr>
      <w:tr w:rsidR="00324ED2"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3B0D7567" w:rsidR="0009502C" w:rsidRPr="00A2550B" w:rsidRDefault="00C3761F" w:rsidP="0009502C">
            <w:pPr>
              <w:rPr>
                <w:rFonts w:asciiTheme="minorHAnsi" w:hAnsiTheme="minorHAnsi" w:cstheme="minorHAnsi"/>
                <w:szCs w:val="24"/>
              </w:rPr>
            </w:pPr>
            <w:r>
              <w:rPr>
                <w:rFonts w:asciiTheme="minorHAnsi" w:hAnsiTheme="minorHAnsi" w:cstheme="minorHAnsi"/>
                <w:szCs w:val="24"/>
              </w:rPr>
              <w:t>Michelle Kirk</w:t>
            </w:r>
          </w:p>
        </w:tc>
      </w:tr>
      <w:tr w:rsidR="00324ED2"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1AE376C7" w:rsidR="008F4E85" w:rsidRPr="00A2550B" w:rsidRDefault="00C3761F" w:rsidP="0009502C">
            <w:pPr>
              <w:rPr>
                <w:rFonts w:asciiTheme="minorHAnsi" w:hAnsiTheme="minorHAnsi" w:cstheme="minorHAnsi"/>
                <w:szCs w:val="24"/>
              </w:rPr>
            </w:pPr>
            <w:r>
              <w:rPr>
                <w:rFonts w:asciiTheme="minorHAnsi" w:hAnsiTheme="minorHAnsi" w:cstheme="minorHAnsi"/>
                <w:szCs w:val="24"/>
              </w:rPr>
              <w:t>Manager of Disability Resources</w:t>
            </w:r>
          </w:p>
        </w:tc>
      </w:tr>
      <w:tr w:rsidR="00324ED2"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1AE3CFDD" w:rsidR="0009502C" w:rsidRPr="00A2550B" w:rsidRDefault="00C3761F" w:rsidP="0009502C">
            <w:pPr>
              <w:rPr>
                <w:rFonts w:asciiTheme="minorHAnsi" w:hAnsiTheme="minorHAnsi" w:cstheme="minorHAnsi"/>
                <w:szCs w:val="24"/>
              </w:rPr>
            </w:pPr>
            <w:r>
              <w:rPr>
                <w:rFonts w:asciiTheme="minorHAnsi" w:hAnsiTheme="minorHAnsi" w:cstheme="minorHAnsi"/>
                <w:szCs w:val="24"/>
              </w:rPr>
              <w:t>812-464-1998</w:t>
            </w:r>
          </w:p>
        </w:tc>
      </w:tr>
      <w:tr w:rsidR="00324ED2"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1CE4BE72" w:rsidR="0009502C" w:rsidRPr="00A2550B" w:rsidRDefault="00C3761F" w:rsidP="0009502C">
            <w:pPr>
              <w:rPr>
                <w:rFonts w:asciiTheme="minorHAnsi" w:hAnsiTheme="minorHAnsi" w:cstheme="minorHAnsi"/>
                <w:szCs w:val="24"/>
              </w:rPr>
            </w:pPr>
            <w:r>
              <w:rPr>
                <w:rFonts w:asciiTheme="minorHAnsi" w:hAnsiTheme="minorHAnsi" w:cstheme="minorHAnsi"/>
                <w:szCs w:val="24"/>
              </w:rPr>
              <w:t>812-461-</w:t>
            </w:r>
            <w:r w:rsidR="0006558D">
              <w:rPr>
                <w:rFonts w:asciiTheme="minorHAnsi" w:hAnsiTheme="minorHAnsi" w:cstheme="minorHAnsi"/>
                <w:szCs w:val="24"/>
              </w:rPr>
              <w:t>5284</w:t>
            </w:r>
          </w:p>
        </w:tc>
      </w:tr>
      <w:tr w:rsidR="00324ED2"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6E9BA96F" w:rsidR="0009502C" w:rsidRPr="00A2550B" w:rsidRDefault="000B7DCB" w:rsidP="0009502C">
            <w:pPr>
              <w:rPr>
                <w:rFonts w:asciiTheme="minorHAnsi" w:hAnsiTheme="minorHAnsi" w:cstheme="minorHAnsi"/>
                <w:szCs w:val="24"/>
              </w:rPr>
            </w:pPr>
            <w:hyperlink r:id="rId13" w:history="1">
              <w:r w:rsidR="0006558D" w:rsidRPr="009403B9">
                <w:rPr>
                  <w:rStyle w:val="Hyperlink"/>
                  <w:rFonts w:asciiTheme="minorHAnsi" w:hAnsiTheme="minorHAnsi" w:cstheme="minorHAnsi"/>
                  <w:szCs w:val="24"/>
                </w:rPr>
                <w:t>mdkirk@usi.edu</w:t>
              </w:r>
            </w:hyperlink>
          </w:p>
        </w:tc>
      </w:tr>
      <w:tr w:rsidR="00324ED2"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53F5DBA7" w:rsidR="0009502C" w:rsidRPr="00A2550B" w:rsidRDefault="0006558D" w:rsidP="0009502C">
            <w:pPr>
              <w:rPr>
                <w:rFonts w:asciiTheme="minorHAnsi" w:hAnsiTheme="minorHAnsi" w:cstheme="minorHAnsi"/>
                <w:szCs w:val="24"/>
              </w:rPr>
            </w:pPr>
            <w:r>
              <w:rPr>
                <w:rFonts w:asciiTheme="minorHAnsi" w:hAnsiTheme="minorHAnsi" w:cstheme="minorHAnsi"/>
                <w:szCs w:val="24"/>
              </w:rPr>
              <w:t>Post Secondary Learning Instit</w:t>
            </w:r>
            <w:r w:rsidR="00F230C1">
              <w:rPr>
                <w:rFonts w:asciiTheme="minorHAnsi" w:hAnsiTheme="minorHAnsi" w:cstheme="minorHAnsi"/>
                <w:szCs w:val="24"/>
              </w:rPr>
              <w:t>ution</w:t>
            </w:r>
          </w:p>
        </w:tc>
      </w:tr>
      <w:tr w:rsidR="00324ED2"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324ED2"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3E84EF2D" w:rsidR="0009502C" w:rsidRPr="00A2550B" w:rsidRDefault="006A67E8" w:rsidP="0009502C">
            <w:pPr>
              <w:rPr>
                <w:rFonts w:asciiTheme="minorHAnsi" w:hAnsiTheme="minorHAnsi" w:cstheme="minorHAnsi"/>
                <w:szCs w:val="24"/>
              </w:rPr>
            </w:pPr>
            <w:r>
              <w:rPr>
                <w:rFonts w:asciiTheme="minorHAnsi" w:hAnsiTheme="minorHAnsi" w:cstheme="minorHAnsi"/>
                <w:szCs w:val="24"/>
              </w:rPr>
              <w:t>Purdue Extension</w:t>
            </w:r>
          </w:p>
        </w:tc>
      </w:tr>
      <w:tr w:rsidR="00324ED2"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3B0925C8" w:rsidR="0009502C" w:rsidRPr="00A2550B" w:rsidRDefault="00E90017" w:rsidP="0009502C">
            <w:pPr>
              <w:rPr>
                <w:rFonts w:asciiTheme="minorHAnsi" w:hAnsiTheme="minorHAnsi" w:cstheme="minorHAnsi"/>
                <w:szCs w:val="24"/>
              </w:rPr>
            </w:pPr>
            <w:r>
              <w:rPr>
                <w:rFonts w:asciiTheme="minorHAnsi" w:hAnsiTheme="minorHAnsi" w:cstheme="minorHAnsi"/>
                <w:szCs w:val="24"/>
              </w:rPr>
              <w:t>3000 Technology Ave, Suite L2110</w:t>
            </w:r>
          </w:p>
        </w:tc>
      </w:tr>
      <w:tr w:rsidR="00324ED2"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6279922D" w:rsidR="0009502C" w:rsidRPr="00A2550B" w:rsidRDefault="00E90017" w:rsidP="0009502C">
            <w:pPr>
              <w:rPr>
                <w:rFonts w:asciiTheme="minorHAnsi" w:hAnsiTheme="minorHAnsi" w:cstheme="minorHAnsi"/>
                <w:szCs w:val="24"/>
              </w:rPr>
            </w:pPr>
            <w:r>
              <w:rPr>
                <w:rFonts w:asciiTheme="minorHAnsi" w:hAnsiTheme="minorHAnsi" w:cstheme="minorHAnsi"/>
                <w:szCs w:val="24"/>
              </w:rPr>
              <w:t>New Albany, IN  47150</w:t>
            </w:r>
          </w:p>
        </w:tc>
      </w:tr>
      <w:tr w:rsidR="00324ED2"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22B642D7" w:rsidR="0009502C" w:rsidRPr="00A2550B" w:rsidRDefault="004C1C22" w:rsidP="0009502C">
            <w:pPr>
              <w:rPr>
                <w:rFonts w:asciiTheme="minorHAnsi" w:hAnsiTheme="minorHAnsi" w:cstheme="minorHAnsi"/>
                <w:szCs w:val="24"/>
              </w:rPr>
            </w:pPr>
            <w:r w:rsidRPr="004C1C22">
              <w:rPr>
                <w:rFonts w:asciiTheme="minorHAnsi" w:hAnsiTheme="minorHAnsi" w:cstheme="minorHAnsi"/>
                <w:szCs w:val="24"/>
              </w:rPr>
              <w:t>https://extension.purdue.edu</w:t>
            </w:r>
          </w:p>
        </w:tc>
      </w:tr>
      <w:tr w:rsidR="00324ED2"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492EF8C7" w:rsidR="0009502C" w:rsidRPr="00A2550B" w:rsidRDefault="003B4305" w:rsidP="0009502C">
            <w:pPr>
              <w:rPr>
                <w:rFonts w:asciiTheme="minorHAnsi" w:hAnsiTheme="minorHAnsi" w:cstheme="minorHAnsi"/>
                <w:szCs w:val="24"/>
              </w:rPr>
            </w:pPr>
            <w:r>
              <w:rPr>
                <w:rFonts w:asciiTheme="minorHAnsi" w:hAnsiTheme="minorHAnsi" w:cstheme="minorHAnsi"/>
                <w:szCs w:val="24"/>
              </w:rPr>
              <w:t xml:space="preserve">Cynthia </w:t>
            </w:r>
            <w:proofErr w:type="spellStart"/>
            <w:r>
              <w:rPr>
                <w:rFonts w:asciiTheme="minorHAnsi" w:hAnsiTheme="minorHAnsi" w:cstheme="minorHAnsi"/>
                <w:szCs w:val="24"/>
              </w:rPr>
              <w:t>Finerfrock</w:t>
            </w:r>
            <w:proofErr w:type="spellEnd"/>
          </w:p>
        </w:tc>
      </w:tr>
      <w:tr w:rsidR="00324ED2"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233C2922" w:rsidR="008F4E85" w:rsidRPr="00A2550B" w:rsidRDefault="003B4305" w:rsidP="0009502C">
            <w:pPr>
              <w:rPr>
                <w:rFonts w:asciiTheme="minorHAnsi" w:hAnsiTheme="minorHAnsi" w:cstheme="minorHAnsi"/>
                <w:szCs w:val="24"/>
              </w:rPr>
            </w:pPr>
            <w:r>
              <w:rPr>
                <w:rFonts w:asciiTheme="minorHAnsi" w:hAnsiTheme="minorHAnsi" w:cstheme="minorHAnsi"/>
                <w:szCs w:val="24"/>
              </w:rPr>
              <w:t>Nutrition Education Program Advisor</w:t>
            </w:r>
          </w:p>
        </w:tc>
      </w:tr>
      <w:tr w:rsidR="00324ED2"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2C6A73AB" w:rsidR="0009502C" w:rsidRPr="00A2550B" w:rsidRDefault="00EB7FCB" w:rsidP="0009502C">
            <w:pPr>
              <w:rPr>
                <w:rFonts w:asciiTheme="minorHAnsi" w:hAnsiTheme="minorHAnsi" w:cstheme="minorHAnsi"/>
                <w:szCs w:val="24"/>
              </w:rPr>
            </w:pPr>
            <w:r>
              <w:rPr>
                <w:rFonts w:asciiTheme="minorHAnsi" w:hAnsiTheme="minorHAnsi" w:cstheme="minorHAnsi"/>
                <w:szCs w:val="24"/>
              </w:rPr>
              <w:t>812-948-5470</w:t>
            </w:r>
          </w:p>
        </w:tc>
      </w:tr>
      <w:tr w:rsidR="00324ED2"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096D23AE" w:rsidR="0009502C" w:rsidRPr="00A2550B" w:rsidRDefault="00344BC2" w:rsidP="0009502C">
            <w:pPr>
              <w:rPr>
                <w:rFonts w:asciiTheme="minorHAnsi" w:hAnsiTheme="minorHAnsi" w:cstheme="minorHAnsi"/>
                <w:szCs w:val="24"/>
              </w:rPr>
            </w:pPr>
            <w:r>
              <w:rPr>
                <w:rFonts w:asciiTheme="minorHAnsi" w:hAnsiTheme="minorHAnsi" w:cstheme="minorHAnsi"/>
                <w:szCs w:val="24"/>
              </w:rPr>
              <w:t>812-</w:t>
            </w:r>
            <w:r w:rsidR="000407E5">
              <w:rPr>
                <w:rFonts w:asciiTheme="minorHAnsi" w:hAnsiTheme="minorHAnsi" w:cstheme="minorHAnsi"/>
                <w:szCs w:val="24"/>
              </w:rPr>
              <w:t>945-1168</w:t>
            </w:r>
          </w:p>
        </w:tc>
      </w:tr>
      <w:tr w:rsidR="00324ED2"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35C9ED7E" w:rsidR="0009502C" w:rsidRPr="00A2550B" w:rsidRDefault="000B7DCB" w:rsidP="0009502C">
            <w:pPr>
              <w:rPr>
                <w:rFonts w:asciiTheme="minorHAnsi" w:hAnsiTheme="minorHAnsi" w:cstheme="minorHAnsi"/>
                <w:szCs w:val="24"/>
              </w:rPr>
            </w:pPr>
            <w:hyperlink r:id="rId14" w:history="1">
              <w:r w:rsidR="0026556D" w:rsidRPr="009403B9">
                <w:rPr>
                  <w:rStyle w:val="Hyperlink"/>
                  <w:rFonts w:asciiTheme="minorHAnsi" w:hAnsiTheme="minorHAnsi" w:cstheme="minorHAnsi"/>
                  <w:szCs w:val="24"/>
                </w:rPr>
                <w:t>cfinerfr@purdue.edu</w:t>
              </w:r>
            </w:hyperlink>
          </w:p>
        </w:tc>
      </w:tr>
      <w:tr w:rsidR="00324ED2"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3672C160" w:rsidR="0009502C" w:rsidRPr="00A2550B" w:rsidRDefault="0026556D" w:rsidP="0009502C">
            <w:pPr>
              <w:rPr>
                <w:rFonts w:asciiTheme="minorHAnsi" w:hAnsiTheme="minorHAnsi" w:cstheme="minorHAnsi"/>
                <w:szCs w:val="24"/>
              </w:rPr>
            </w:pPr>
            <w:r>
              <w:rPr>
                <w:rFonts w:asciiTheme="minorHAnsi" w:hAnsiTheme="minorHAnsi" w:cstheme="minorHAnsi"/>
                <w:szCs w:val="24"/>
              </w:rPr>
              <w:t>Community Partner</w:t>
            </w:r>
          </w:p>
        </w:tc>
      </w:tr>
    </w:tbl>
    <w:p w14:paraId="7EE2343C" w14:textId="77777777" w:rsidR="0000708C" w:rsidRPr="00A2550B" w:rsidRDefault="0000708C" w:rsidP="0000708C">
      <w:pPr>
        <w:widowControl/>
        <w:rPr>
          <w:rFonts w:asciiTheme="minorHAnsi" w:hAnsiTheme="minorHAnsi" w:cstheme="minorHAnsi"/>
          <w:szCs w:val="24"/>
        </w:rPr>
      </w:pPr>
    </w:p>
    <w:p w14:paraId="22AB8117" w14:textId="385ADEA9"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4"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07D9ECDE" w:rsidR="0009502C" w:rsidRPr="00A2550B" w:rsidRDefault="001F1E29" w:rsidP="0009502C">
            <w:pPr>
              <w:rPr>
                <w:rFonts w:asciiTheme="minorHAnsi" w:hAnsiTheme="minorHAnsi" w:cstheme="minorHAnsi"/>
                <w:szCs w:val="24"/>
              </w:rPr>
            </w:pPr>
            <w:r>
              <w:rPr>
                <w:rFonts w:asciiTheme="minorHAnsi" w:hAnsiTheme="minorHAnsi" w:cstheme="minorHAnsi"/>
                <w:szCs w:val="24"/>
              </w:rPr>
              <w:t>Sycamore Services is registered in the State of Indiana with the Secretary of State.</w:t>
            </w: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00E6A50" w:rsidR="005A0FC8" w:rsidRPr="00757BBC" w:rsidRDefault="0009502C" w:rsidP="00AE144A">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32CF152C" w:rsidR="0009502C" w:rsidRPr="00A2550B" w:rsidRDefault="00871F4C" w:rsidP="0009502C">
            <w:pPr>
              <w:rPr>
                <w:rFonts w:asciiTheme="minorHAnsi" w:hAnsiTheme="minorHAnsi" w:cstheme="minorHAnsi"/>
                <w:szCs w:val="24"/>
              </w:rPr>
            </w:pPr>
            <w:r>
              <w:rPr>
                <w:rFonts w:ascii="Garamond" w:hAnsi="Garamond"/>
                <w:szCs w:val="24"/>
              </w:rPr>
              <w:t>Patrick G Cockrum is legally authorized by the organization to commit the organization contractually.  We have attached a copy of our bylaws in Attachment</w:t>
            </w:r>
            <w:r w:rsidR="008500D9">
              <w:rPr>
                <w:rFonts w:ascii="Garamond" w:hAnsi="Garamond"/>
                <w:szCs w:val="24"/>
              </w:rPr>
              <w:t xml:space="preserve"> 11.</w:t>
            </w:r>
          </w:p>
        </w:tc>
      </w:tr>
    </w:tbl>
    <w:p w14:paraId="455E7FD3" w14:textId="77777777" w:rsidR="0009502C" w:rsidRPr="00A2550B" w:rsidRDefault="0009502C" w:rsidP="0009502C">
      <w:pPr>
        <w:rPr>
          <w:rFonts w:asciiTheme="minorHAnsi" w:hAnsiTheme="minorHAnsi" w:cstheme="minorHAnsi"/>
          <w:szCs w:val="24"/>
        </w:rPr>
      </w:pPr>
    </w:p>
    <w:p w14:paraId="7CA25224" w14:textId="1F3AF110" w:rsidR="005A0FC8" w:rsidRPr="00251750" w:rsidRDefault="005A0FC8" w:rsidP="00017A8F">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bookmarkStart w:id="5" w:name="_Hlk150420768"/>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bookmarkEnd w:id="5"/>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7"/>
        <w:gridCol w:w="4383"/>
      </w:tblGrid>
      <w:tr w:rsidR="00C605C7"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C605C7"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339F5DC3" w:rsidR="00FD5220" w:rsidRPr="00A2550B" w:rsidRDefault="00871F4C" w:rsidP="00FD5220">
            <w:pPr>
              <w:rPr>
                <w:rFonts w:asciiTheme="minorHAnsi" w:hAnsiTheme="minorHAnsi" w:cstheme="minorHAnsi"/>
                <w:szCs w:val="24"/>
              </w:rPr>
            </w:pPr>
            <w:r>
              <w:rPr>
                <w:rFonts w:asciiTheme="minorHAnsi" w:hAnsiTheme="minorHAnsi" w:cstheme="minorHAnsi"/>
                <w:szCs w:val="24"/>
              </w:rPr>
              <w:t>Sycamore Rehabilitation Services/Hendricks County ARC, Inc.</w:t>
            </w:r>
          </w:p>
        </w:tc>
      </w:tr>
      <w:tr w:rsidR="00C605C7"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26B176D9" w:rsidR="00FD5220" w:rsidRPr="00A2550B" w:rsidRDefault="00871F4C" w:rsidP="00FD5220">
            <w:pPr>
              <w:rPr>
                <w:rFonts w:asciiTheme="minorHAnsi" w:hAnsiTheme="minorHAnsi" w:cstheme="minorHAnsi"/>
                <w:szCs w:val="24"/>
              </w:rPr>
            </w:pPr>
            <w:r>
              <w:rPr>
                <w:rFonts w:asciiTheme="minorHAnsi" w:hAnsiTheme="minorHAnsi" w:cstheme="minorHAnsi"/>
                <w:szCs w:val="24"/>
              </w:rPr>
              <w:t>Patrick Cockrum</w:t>
            </w:r>
          </w:p>
        </w:tc>
      </w:tr>
      <w:tr w:rsidR="00C605C7"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373FE92E" w:rsidR="00FD5220" w:rsidRPr="00A2550B" w:rsidRDefault="00C605C7" w:rsidP="00FD5220">
            <w:pPr>
              <w:rPr>
                <w:rFonts w:asciiTheme="minorHAnsi" w:hAnsiTheme="minorHAnsi" w:cstheme="minorHAnsi"/>
                <w:szCs w:val="24"/>
              </w:rPr>
            </w:pPr>
            <w:r>
              <w:rPr>
                <w:rFonts w:asciiTheme="minorHAnsi" w:hAnsiTheme="minorHAnsi" w:cstheme="minorHAnsi"/>
                <w:szCs w:val="24"/>
              </w:rPr>
              <w:t>CEO</w:t>
            </w:r>
          </w:p>
        </w:tc>
      </w:tr>
      <w:tr w:rsidR="00C605C7"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1CCE85DF" w:rsidR="00FD5220" w:rsidRPr="00A2550B" w:rsidRDefault="000B7DCB" w:rsidP="00FD5220">
            <w:pPr>
              <w:rPr>
                <w:rFonts w:asciiTheme="minorHAnsi" w:hAnsiTheme="minorHAnsi" w:cstheme="minorHAnsi"/>
                <w:szCs w:val="24"/>
              </w:rPr>
            </w:pPr>
            <w:hyperlink r:id="rId15" w:history="1">
              <w:r w:rsidR="00C605C7" w:rsidRPr="009403B9">
                <w:rPr>
                  <w:rStyle w:val="Hyperlink"/>
                  <w:rFonts w:asciiTheme="minorHAnsi" w:hAnsiTheme="minorHAnsi" w:cstheme="minorHAnsi"/>
                  <w:szCs w:val="24"/>
                </w:rPr>
                <w:t>pgcockrum@sycamoreservices.com</w:t>
              </w:r>
            </w:hyperlink>
          </w:p>
        </w:tc>
      </w:tr>
      <w:tr w:rsidR="00C605C7"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00C3F9AB" w:rsidR="00FD5220" w:rsidRPr="00A2550B" w:rsidRDefault="00C605C7" w:rsidP="00FD5220">
            <w:pPr>
              <w:rPr>
                <w:rFonts w:asciiTheme="minorHAnsi" w:hAnsiTheme="minorHAnsi" w:cstheme="minorHAnsi"/>
                <w:szCs w:val="24"/>
              </w:rPr>
            </w:pPr>
            <w:r>
              <w:rPr>
                <w:rFonts w:asciiTheme="minorHAnsi" w:hAnsiTheme="minorHAnsi" w:cstheme="minorHAnsi"/>
                <w:szCs w:val="24"/>
              </w:rPr>
              <w:t>1001 Sycamore Lane, PO Box 369</w:t>
            </w:r>
          </w:p>
        </w:tc>
      </w:tr>
      <w:tr w:rsidR="00C605C7"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31A555DF" w:rsidR="00FD5220" w:rsidRPr="00A2550B" w:rsidRDefault="00C605C7" w:rsidP="00FD5220">
            <w:pPr>
              <w:rPr>
                <w:rFonts w:asciiTheme="minorHAnsi" w:hAnsiTheme="minorHAnsi" w:cstheme="minorHAnsi"/>
                <w:szCs w:val="24"/>
              </w:rPr>
            </w:pPr>
            <w:r>
              <w:rPr>
                <w:rFonts w:asciiTheme="minorHAnsi" w:hAnsiTheme="minorHAnsi" w:cstheme="minorHAnsi"/>
                <w:szCs w:val="24"/>
              </w:rPr>
              <w:t>Danville, IN  46122</w:t>
            </w:r>
          </w:p>
        </w:tc>
      </w:tr>
      <w:tr w:rsidR="00C605C7"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60036E50" w:rsidR="00FD5220" w:rsidRPr="00A2550B" w:rsidRDefault="00C605C7" w:rsidP="00FD5220">
            <w:pPr>
              <w:rPr>
                <w:rFonts w:asciiTheme="minorHAnsi" w:hAnsiTheme="minorHAnsi" w:cstheme="minorHAnsi"/>
                <w:szCs w:val="24"/>
              </w:rPr>
            </w:pPr>
            <w:r>
              <w:rPr>
                <w:rFonts w:asciiTheme="minorHAnsi" w:hAnsiTheme="minorHAnsi" w:cstheme="minorHAnsi"/>
                <w:szCs w:val="24"/>
              </w:rPr>
              <w:t>317-745-4715</w:t>
            </w:r>
          </w:p>
        </w:tc>
      </w:tr>
      <w:tr w:rsidR="00C605C7"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6A50CF3B" w:rsidR="00FD5220" w:rsidRPr="00A2550B" w:rsidRDefault="00C605C7" w:rsidP="00FD5220">
            <w:pPr>
              <w:rPr>
                <w:rFonts w:asciiTheme="minorHAnsi" w:hAnsiTheme="minorHAnsi" w:cstheme="minorHAnsi"/>
                <w:szCs w:val="24"/>
              </w:rPr>
            </w:pPr>
            <w:r>
              <w:rPr>
                <w:rFonts w:asciiTheme="minorHAnsi" w:hAnsiTheme="minorHAnsi" w:cstheme="minorHAnsi"/>
                <w:szCs w:val="24"/>
              </w:rPr>
              <w:t>317-745-8271</w:t>
            </w:r>
          </w:p>
        </w:tc>
      </w:tr>
      <w:tr w:rsidR="00C605C7"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52AE48F8" w:rsidR="00FD5220" w:rsidRPr="00A2550B" w:rsidRDefault="000B7DCB" w:rsidP="00FD5220">
            <w:pPr>
              <w:rPr>
                <w:rFonts w:asciiTheme="minorHAnsi" w:hAnsiTheme="minorHAnsi" w:cstheme="minorHAnsi"/>
                <w:szCs w:val="24"/>
              </w:rPr>
            </w:pPr>
            <w:hyperlink r:id="rId16" w:history="1">
              <w:r w:rsidR="00C605C7" w:rsidRPr="009403B9">
                <w:rPr>
                  <w:rStyle w:val="Hyperlink"/>
                  <w:rFonts w:asciiTheme="minorHAnsi" w:hAnsiTheme="minorHAnsi" w:cstheme="minorHAnsi"/>
                  <w:szCs w:val="24"/>
                </w:rPr>
                <w:t>www.SycamoreServices.com</w:t>
              </w:r>
            </w:hyperlink>
          </w:p>
        </w:tc>
      </w:tr>
      <w:tr w:rsidR="00C605C7"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368B618B" w:rsidR="00FD5220" w:rsidRPr="00A2550B" w:rsidRDefault="00C605C7" w:rsidP="00FD5220">
            <w:pPr>
              <w:rPr>
                <w:rFonts w:asciiTheme="minorHAnsi" w:hAnsiTheme="minorHAnsi" w:cstheme="minorHAnsi"/>
                <w:szCs w:val="24"/>
              </w:rPr>
            </w:pPr>
            <w:r>
              <w:rPr>
                <w:rFonts w:asciiTheme="minorHAnsi" w:hAnsiTheme="minorHAnsi" w:cstheme="minorHAnsi"/>
                <w:szCs w:val="24"/>
              </w:rPr>
              <w:t>3</w:t>
            </w:r>
            <w:r>
              <w:t>5-1064235</w:t>
            </w:r>
          </w:p>
        </w:tc>
      </w:tr>
      <w:tr w:rsidR="00C605C7"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455FE3ED" w:rsidR="00FD5220" w:rsidRPr="00A2550B" w:rsidRDefault="004B6F8D" w:rsidP="00FD5220">
            <w:pPr>
              <w:rPr>
                <w:rFonts w:asciiTheme="minorHAnsi" w:hAnsiTheme="minorHAnsi" w:cstheme="minorHAnsi"/>
                <w:szCs w:val="24"/>
              </w:rPr>
            </w:pPr>
            <w:r>
              <w:rPr>
                <w:rFonts w:asciiTheme="minorHAnsi" w:hAnsiTheme="minorHAnsi" w:cstheme="minorHAnsi"/>
                <w:szCs w:val="24"/>
              </w:rPr>
              <w:t>390</w:t>
            </w:r>
          </w:p>
        </w:tc>
      </w:tr>
      <w:tr w:rsidR="00C605C7"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02512888" w:rsidR="00FD5220" w:rsidRPr="00A2550B" w:rsidRDefault="005E522D" w:rsidP="00FD5220">
            <w:pPr>
              <w:rPr>
                <w:rFonts w:asciiTheme="minorHAnsi" w:hAnsiTheme="minorHAnsi" w:cstheme="minorHAnsi"/>
                <w:szCs w:val="24"/>
              </w:rPr>
            </w:pPr>
            <w:r>
              <w:rPr>
                <w:rFonts w:asciiTheme="minorHAnsi" w:hAnsiTheme="minorHAnsi" w:cstheme="minorHAnsi"/>
                <w:szCs w:val="24"/>
              </w:rPr>
              <w:t>6</w:t>
            </w:r>
            <w:r>
              <w:t>3</w:t>
            </w:r>
          </w:p>
        </w:tc>
      </w:tr>
      <w:tr w:rsidR="00C605C7"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1DA06DBC" w:rsidR="00FD5220" w:rsidRPr="00A2550B" w:rsidRDefault="00966F47" w:rsidP="00FD5220">
            <w:pPr>
              <w:rPr>
                <w:rFonts w:asciiTheme="minorHAnsi" w:hAnsiTheme="minorHAnsi" w:cstheme="minorHAnsi"/>
                <w:szCs w:val="24"/>
              </w:rPr>
            </w:pPr>
            <w:r>
              <w:rPr>
                <w:rFonts w:asciiTheme="minorHAnsi" w:hAnsiTheme="minorHAnsi" w:cstheme="minorHAnsi"/>
                <w:szCs w:val="24"/>
              </w:rPr>
              <w:t>9</w:t>
            </w:r>
          </w:p>
        </w:tc>
      </w:tr>
      <w:tr w:rsidR="00C605C7"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57D06A59" w:rsidR="00FD5220" w:rsidRPr="00A2550B" w:rsidRDefault="005E522D" w:rsidP="00FD5220">
            <w:pPr>
              <w:rPr>
                <w:rFonts w:asciiTheme="minorHAnsi" w:hAnsiTheme="minorHAnsi" w:cstheme="minorHAnsi"/>
                <w:szCs w:val="24"/>
              </w:rPr>
            </w:pPr>
            <w:r>
              <w:rPr>
                <w:rFonts w:asciiTheme="minorHAnsi" w:hAnsiTheme="minorHAnsi" w:cstheme="minorHAnsi"/>
                <w:szCs w:val="24"/>
              </w:rPr>
              <w:t>1961</w:t>
            </w:r>
          </w:p>
        </w:tc>
      </w:tr>
      <w:tr w:rsidR="00C605C7"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39264964" w:rsidR="00FD5220" w:rsidRPr="00A2550B" w:rsidRDefault="005E522D" w:rsidP="00FD5220">
            <w:pPr>
              <w:rPr>
                <w:rFonts w:asciiTheme="minorHAnsi" w:hAnsiTheme="minorHAnsi" w:cstheme="minorHAnsi"/>
                <w:szCs w:val="24"/>
              </w:rPr>
            </w:pPr>
            <w:r>
              <w:rPr>
                <w:rFonts w:asciiTheme="minorHAnsi" w:hAnsiTheme="minorHAnsi" w:cstheme="minorHAnsi"/>
                <w:szCs w:val="24"/>
              </w:rPr>
              <w:t>N/A</w:t>
            </w:r>
          </w:p>
        </w:tc>
      </w:tr>
      <w:tr w:rsidR="00C605C7"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2FB13DB9" w:rsidR="00FD5220" w:rsidRPr="00A2550B" w:rsidRDefault="004648A3" w:rsidP="00FD5220">
            <w:pPr>
              <w:rPr>
                <w:rFonts w:asciiTheme="minorHAnsi" w:hAnsiTheme="minorHAnsi" w:cstheme="minorHAnsi"/>
                <w:szCs w:val="24"/>
              </w:rPr>
            </w:pPr>
            <w:r>
              <w:rPr>
                <w:rFonts w:asciiTheme="minorHAnsi" w:hAnsiTheme="minorHAnsi" w:cstheme="minorHAnsi"/>
                <w:szCs w:val="24"/>
              </w:rPr>
              <w:t>$</w:t>
            </w:r>
            <w:r w:rsidR="00987C17">
              <w:rPr>
                <w:rFonts w:asciiTheme="minorHAnsi" w:hAnsiTheme="minorHAnsi" w:cstheme="minorHAnsi"/>
                <w:szCs w:val="24"/>
              </w:rPr>
              <w:t>17,627,742</w:t>
            </w:r>
            <w:r w:rsidR="00B35796">
              <w:rPr>
                <w:rFonts w:asciiTheme="minorHAnsi" w:hAnsiTheme="minorHAnsi" w:cstheme="minorHAnsi"/>
                <w:szCs w:val="24"/>
              </w:rPr>
              <w:t>.00</w:t>
            </w:r>
          </w:p>
        </w:tc>
      </w:tr>
      <w:tr w:rsidR="00C605C7"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3D99AEC9" w:rsidR="00FD5220" w:rsidRPr="00A2550B" w:rsidRDefault="004648A3" w:rsidP="00FD5220">
            <w:pPr>
              <w:rPr>
                <w:rFonts w:asciiTheme="minorHAnsi" w:hAnsiTheme="minorHAnsi" w:cstheme="minorHAnsi"/>
                <w:szCs w:val="24"/>
              </w:rPr>
            </w:pPr>
            <w:r>
              <w:rPr>
                <w:rFonts w:asciiTheme="minorHAnsi" w:hAnsiTheme="minorHAnsi" w:cstheme="minorHAnsi"/>
                <w:szCs w:val="24"/>
              </w:rPr>
              <w:t>$</w:t>
            </w:r>
            <w:r w:rsidR="00B35796">
              <w:rPr>
                <w:rFonts w:asciiTheme="minorHAnsi" w:hAnsiTheme="minorHAnsi" w:cstheme="minorHAnsi"/>
                <w:szCs w:val="24"/>
              </w:rPr>
              <w:t>14</w:t>
            </w:r>
            <w:r>
              <w:rPr>
                <w:rFonts w:asciiTheme="minorHAnsi" w:hAnsiTheme="minorHAnsi" w:cstheme="minorHAnsi"/>
                <w:szCs w:val="24"/>
              </w:rPr>
              <w:t>,384,947.00</w:t>
            </w:r>
          </w:p>
        </w:tc>
      </w:tr>
      <w:tr w:rsidR="00C605C7"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4045D9D6" w:rsidR="00FD5220" w:rsidRPr="00A2550B" w:rsidRDefault="005E522D" w:rsidP="00FD5220">
            <w:pPr>
              <w:rPr>
                <w:rFonts w:asciiTheme="minorHAnsi" w:hAnsiTheme="minorHAnsi" w:cstheme="minorHAnsi"/>
                <w:szCs w:val="24"/>
              </w:rPr>
            </w:pPr>
            <w:r>
              <w:rPr>
                <w:rFonts w:asciiTheme="minorHAnsi" w:hAnsiTheme="minorHAnsi" w:cstheme="minorHAnsi"/>
                <w:szCs w:val="24"/>
              </w:rPr>
              <w:t>100%</w:t>
            </w:r>
          </w:p>
        </w:tc>
      </w:tr>
    </w:tbl>
    <w:p w14:paraId="2880346A" w14:textId="77777777" w:rsidR="0045070F" w:rsidRPr="00A2550B" w:rsidRDefault="0045070F" w:rsidP="00FD5220">
      <w:pPr>
        <w:rPr>
          <w:rFonts w:asciiTheme="minorHAnsi" w:hAnsiTheme="minorHAnsi" w:cstheme="minorHAnsi"/>
          <w:b/>
          <w:szCs w:val="24"/>
        </w:rPr>
      </w:pPr>
    </w:p>
    <w:p w14:paraId="729160C6" w14:textId="42070375" w:rsidR="0000708C" w:rsidRPr="00251750" w:rsidRDefault="0000708C" w:rsidP="00AE144A">
      <w:pPr>
        <w:widowControl/>
        <w:numPr>
          <w:ilvl w:val="1"/>
          <w:numId w:val="21"/>
        </w:numPr>
        <w:rPr>
          <w:rFonts w:asciiTheme="minorHAnsi" w:hAnsiTheme="minorHAnsi" w:cstheme="minorHAnsi"/>
          <w:b/>
        </w:rPr>
      </w:pPr>
      <w:bookmarkStart w:id="6" w:name="_Hlk76536909"/>
      <w:bookmarkStart w:id="7" w:name="_Hlk150420722"/>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bookmarkEnd w:id="7"/>
          <w:p w14:paraId="4E3A91C0" w14:textId="4D3448FE" w:rsidR="0000708C" w:rsidRPr="00A2550B" w:rsidRDefault="005E522D" w:rsidP="00CA327C">
            <w:pPr>
              <w:rPr>
                <w:rFonts w:asciiTheme="minorHAnsi" w:hAnsiTheme="minorHAnsi" w:cstheme="minorHAnsi"/>
              </w:rPr>
            </w:pPr>
            <w:r>
              <w:rPr>
                <w:rFonts w:asciiTheme="minorHAnsi" w:hAnsiTheme="minorHAnsi" w:cstheme="minorHAnsi"/>
              </w:rPr>
              <w:t xml:space="preserve">Yes.  </w:t>
            </w:r>
            <w:r w:rsidR="00A626A3">
              <w:rPr>
                <w:rFonts w:asciiTheme="minorHAnsi" w:hAnsiTheme="minorHAnsi" w:cstheme="minorHAnsi"/>
              </w:rPr>
              <w:t xml:space="preserve">Included in Attachment </w:t>
            </w:r>
            <w:proofErr w:type="gramStart"/>
            <w:r w:rsidR="00D201FE">
              <w:rPr>
                <w:rFonts w:asciiTheme="minorHAnsi" w:hAnsiTheme="minorHAnsi" w:cstheme="minorHAnsi"/>
              </w:rPr>
              <w:t>12</w:t>
            </w:r>
            <w:r w:rsidR="00A626A3">
              <w:rPr>
                <w:rFonts w:asciiTheme="minorHAnsi" w:hAnsiTheme="minorHAnsi" w:cstheme="minorHAnsi"/>
              </w:rPr>
              <w:t xml:space="preserve">  is</w:t>
            </w:r>
            <w:proofErr w:type="gramEnd"/>
            <w:r w:rsidR="00A626A3">
              <w:rPr>
                <w:rFonts w:asciiTheme="minorHAnsi" w:hAnsiTheme="minorHAnsi" w:cstheme="minorHAnsi"/>
              </w:rPr>
              <w:t xml:space="preserve"> a copy of our Policy and Procedures for System </w:t>
            </w:r>
            <w:r w:rsidR="00A626A3">
              <w:rPr>
                <w:rFonts w:asciiTheme="minorHAnsi" w:hAnsiTheme="minorHAnsi" w:cstheme="minorHAnsi"/>
              </w:rPr>
              <w:lastRenderedPageBreak/>
              <w:t>Back Up Disaster Recovery Plan and Specifications.</w:t>
            </w: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AE144A">
      <w:pPr>
        <w:widowControl/>
        <w:numPr>
          <w:ilvl w:val="1"/>
          <w:numId w:val="21"/>
        </w:numPr>
        <w:rPr>
          <w:rFonts w:asciiTheme="minorHAnsi" w:hAnsiTheme="minorHAnsi" w:cstheme="minorHAnsi"/>
          <w:b/>
        </w:rPr>
      </w:pPr>
      <w:bookmarkStart w:id="8" w:name="_Hlk76536922"/>
      <w:bookmarkStart w:id="9" w:name="_Hlk150420747"/>
      <w:r w:rsidRPr="00251750">
        <w:rPr>
          <w:rFonts w:asciiTheme="minorHAnsi" w:hAnsiTheme="minorHAnsi" w:cstheme="minorHAnsi"/>
        </w:rPr>
        <w:t>What is your company’s technology and process for securing any State information that is maintained within your company?</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bookmarkEnd w:id="9"/>
          <w:p w14:paraId="6CCBFCB4" w14:textId="6EA67A60" w:rsidR="0000708C" w:rsidRPr="00A2550B" w:rsidRDefault="004E75B8" w:rsidP="00CA327C">
            <w:pPr>
              <w:rPr>
                <w:rFonts w:asciiTheme="minorHAnsi" w:hAnsiTheme="minorHAnsi" w:cstheme="minorHAnsi"/>
                <w:b/>
              </w:rPr>
            </w:pPr>
            <w:r>
              <w:rPr>
                <w:rFonts w:ascii="Times New Roman" w:hAnsi="Times New Roman"/>
                <w:snapToGrid/>
                <w:szCs w:val="24"/>
              </w:rPr>
              <w:t xml:space="preserve">Sycamore </w:t>
            </w:r>
            <w:r w:rsidRPr="00F665CF">
              <w:rPr>
                <w:rFonts w:ascii="Times New Roman" w:hAnsi="Times New Roman"/>
                <w:snapToGrid/>
                <w:szCs w:val="24"/>
              </w:rPr>
              <w:t>Services, Inc.</w:t>
            </w:r>
            <w:r>
              <w:rPr>
                <w:rFonts w:ascii="Times New Roman" w:hAnsi="Times New Roman"/>
                <w:snapToGrid/>
                <w:szCs w:val="24"/>
              </w:rPr>
              <w:t xml:space="preserve"> has a policy that we</w:t>
            </w:r>
            <w:r w:rsidRPr="00F665CF">
              <w:rPr>
                <w:rFonts w:ascii="Times New Roman" w:hAnsi="Times New Roman"/>
                <w:snapToGrid/>
                <w:szCs w:val="24"/>
              </w:rPr>
              <w:t xml:space="preserve"> utilize for ensuring compliance with the health information privacy</w:t>
            </w:r>
            <w:r>
              <w:rPr>
                <w:rFonts w:ascii="Times New Roman" w:hAnsi="Times New Roman"/>
                <w:snapToGrid/>
                <w:szCs w:val="24"/>
              </w:rPr>
              <w:t xml:space="preserve"> </w:t>
            </w:r>
            <w:r w:rsidRPr="001B0145">
              <w:rPr>
                <w:rFonts w:ascii="Times New Roman" w:hAnsi="Times New Roman"/>
                <w:snapToGrid/>
                <w:szCs w:val="24"/>
              </w:rPr>
              <w:t>and security provisions of Public Law 104-19, commonly known as the Health Insurance</w:t>
            </w:r>
            <w:r>
              <w:rPr>
                <w:rFonts w:ascii="Times New Roman" w:hAnsi="Times New Roman"/>
                <w:snapToGrid/>
                <w:szCs w:val="24"/>
              </w:rPr>
              <w:t xml:space="preserve"> </w:t>
            </w:r>
            <w:r w:rsidRPr="001B0145">
              <w:rPr>
                <w:rFonts w:ascii="Times New Roman" w:hAnsi="Times New Roman"/>
                <w:snapToGrid/>
                <w:szCs w:val="24"/>
              </w:rPr>
              <w:t>Portability and Accountability Act of 1996 (HIPAA), and other federal and state laws</w:t>
            </w:r>
            <w:r>
              <w:rPr>
                <w:rFonts w:ascii="Times New Roman" w:hAnsi="Times New Roman"/>
                <w:snapToGrid/>
                <w:szCs w:val="24"/>
              </w:rPr>
              <w:t xml:space="preserve"> </w:t>
            </w:r>
            <w:r w:rsidRPr="00F33EAE">
              <w:rPr>
                <w:rFonts w:ascii="Times New Roman" w:hAnsi="Times New Roman"/>
                <w:snapToGrid/>
                <w:szCs w:val="24"/>
              </w:rPr>
              <w:t>related to the privacy and security of health information. Sycamore Services, Inc.</w:t>
            </w:r>
            <w:r>
              <w:rPr>
                <w:rFonts w:ascii="Times New Roman" w:hAnsi="Times New Roman"/>
                <w:snapToGrid/>
                <w:szCs w:val="24"/>
              </w:rPr>
              <w:t xml:space="preserve"> </w:t>
            </w:r>
            <w:r w:rsidRPr="00F33EAE">
              <w:rPr>
                <w:rFonts w:ascii="Times New Roman" w:hAnsi="Times New Roman"/>
                <w:snapToGrid/>
                <w:szCs w:val="24"/>
              </w:rPr>
              <w:t>recognizes through this Policy, and additional supporting policies (collectively</w:t>
            </w:r>
            <w:r>
              <w:rPr>
                <w:rFonts w:ascii="Times New Roman" w:hAnsi="Times New Roman"/>
                <w:snapToGrid/>
                <w:szCs w:val="24"/>
              </w:rPr>
              <w:t xml:space="preserve"> </w:t>
            </w:r>
            <w:r w:rsidRPr="00F33EAE">
              <w:rPr>
                <w:rFonts w:ascii="Times New Roman" w:hAnsi="Times New Roman"/>
                <w:snapToGrid/>
                <w:szCs w:val="24"/>
              </w:rPr>
              <w:t>referred to as the "Participant Health Information Privacy and Security Compliance</w:t>
            </w:r>
            <w:r>
              <w:rPr>
                <w:rFonts w:ascii="Times New Roman" w:hAnsi="Times New Roman"/>
                <w:snapToGrid/>
                <w:szCs w:val="24"/>
              </w:rPr>
              <w:t xml:space="preserve"> </w:t>
            </w:r>
            <w:r w:rsidRPr="00F33EAE">
              <w:rPr>
                <w:rFonts w:ascii="Times New Roman" w:hAnsi="Times New Roman"/>
                <w:snapToGrid/>
                <w:szCs w:val="24"/>
              </w:rPr>
              <w:t>Plan"), that health information privacy is a fundamental right of each Participant.</w:t>
            </w:r>
            <w:r>
              <w:rPr>
                <w:rFonts w:ascii="Times New Roman" w:hAnsi="Times New Roman"/>
                <w:snapToGrid/>
                <w:szCs w:val="24"/>
              </w:rPr>
              <w:t xml:space="preserve">  </w:t>
            </w:r>
            <w:r w:rsidRPr="00F33EAE">
              <w:rPr>
                <w:rFonts w:ascii="Times New Roman" w:hAnsi="Times New Roman"/>
                <w:snapToGrid/>
                <w:szCs w:val="24"/>
              </w:rPr>
              <w:t>Sycamore Services, Inc. is committed to preserving and protecting the privacy of all</w:t>
            </w:r>
            <w:r>
              <w:rPr>
                <w:rFonts w:ascii="Times New Roman" w:hAnsi="Times New Roman"/>
                <w:snapToGrid/>
                <w:szCs w:val="24"/>
              </w:rPr>
              <w:t xml:space="preserve"> </w:t>
            </w:r>
            <w:r w:rsidRPr="00F33EAE">
              <w:rPr>
                <w:rFonts w:ascii="Times New Roman" w:hAnsi="Times New Roman"/>
                <w:snapToGrid/>
                <w:szCs w:val="24"/>
              </w:rPr>
              <w:t>Participant Health Information to the highest degree practicable. As a result,</w:t>
            </w:r>
            <w:r>
              <w:rPr>
                <w:rFonts w:ascii="Times New Roman" w:hAnsi="Times New Roman"/>
                <w:snapToGrid/>
                <w:szCs w:val="24"/>
              </w:rPr>
              <w:t xml:space="preserve"> </w:t>
            </w:r>
            <w:r w:rsidRPr="00F33EAE">
              <w:rPr>
                <w:rFonts w:ascii="Times New Roman" w:hAnsi="Times New Roman"/>
                <w:snapToGrid/>
                <w:szCs w:val="24"/>
              </w:rPr>
              <w:t>Sycamore Services, Inc. has formally adopted a Participant Health Information Privacy</w:t>
            </w:r>
            <w:r>
              <w:rPr>
                <w:rFonts w:ascii="Times New Roman" w:hAnsi="Times New Roman"/>
                <w:snapToGrid/>
                <w:szCs w:val="24"/>
              </w:rPr>
              <w:t xml:space="preserve"> </w:t>
            </w:r>
            <w:r w:rsidRPr="00F33EAE">
              <w:rPr>
                <w:rFonts w:ascii="Times New Roman" w:hAnsi="Times New Roman"/>
                <w:snapToGrid/>
                <w:szCs w:val="24"/>
              </w:rPr>
              <w:t>and Security Compliance Plan to ensure that it is in compliance with, and in many</w:t>
            </w:r>
            <w:r>
              <w:rPr>
                <w:rFonts w:ascii="Times New Roman" w:hAnsi="Times New Roman"/>
                <w:snapToGrid/>
                <w:szCs w:val="24"/>
              </w:rPr>
              <w:t xml:space="preserve"> </w:t>
            </w:r>
            <w:r w:rsidRPr="00F33EAE">
              <w:rPr>
                <w:rFonts w:ascii="Times New Roman" w:hAnsi="Times New Roman"/>
                <w:snapToGrid/>
                <w:szCs w:val="24"/>
              </w:rPr>
              <w:t>instances exceeds, the requirements of the privacy and security provisions of HIPAA, the</w:t>
            </w:r>
            <w:r>
              <w:rPr>
                <w:rFonts w:ascii="Times New Roman" w:hAnsi="Times New Roman"/>
                <w:snapToGrid/>
                <w:szCs w:val="24"/>
              </w:rPr>
              <w:t xml:space="preserve"> </w:t>
            </w:r>
            <w:r w:rsidRPr="00F33EAE">
              <w:rPr>
                <w:rFonts w:ascii="Times New Roman" w:hAnsi="Times New Roman"/>
                <w:snapToGrid/>
                <w:szCs w:val="24"/>
              </w:rPr>
              <w:t>final HIPAA Privacy Rule, which was published in the Federal Register on December 28,</w:t>
            </w:r>
            <w:r>
              <w:rPr>
                <w:rFonts w:ascii="Times New Roman" w:hAnsi="Times New Roman"/>
                <w:snapToGrid/>
                <w:szCs w:val="24"/>
              </w:rPr>
              <w:t xml:space="preserve"> </w:t>
            </w:r>
            <w:r w:rsidRPr="00F33EAE">
              <w:rPr>
                <w:rFonts w:ascii="Times New Roman" w:hAnsi="Times New Roman"/>
                <w:snapToGrid/>
                <w:szCs w:val="24"/>
              </w:rPr>
              <w:t>2000, certain amendments to the HIPAA Privacy Rule, which were published on August</w:t>
            </w:r>
            <w:r>
              <w:rPr>
                <w:rFonts w:ascii="Times New Roman" w:hAnsi="Times New Roman"/>
                <w:snapToGrid/>
                <w:szCs w:val="24"/>
              </w:rPr>
              <w:t xml:space="preserve"> </w:t>
            </w:r>
            <w:r w:rsidRPr="00F33EAE">
              <w:rPr>
                <w:rFonts w:ascii="Times New Roman" w:hAnsi="Times New Roman"/>
                <w:snapToGrid/>
                <w:szCs w:val="24"/>
              </w:rPr>
              <w:t>14, 2002, and other federal and state laws related to the privacy and security of</w:t>
            </w:r>
            <w:r>
              <w:rPr>
                <w:rFonts w:ascii="Times New Roman" w:hAnsi="Times New Roman"/>
                <w:snapToGrid/>
                <w:szCs w:val="24"/>
              </w:rPr>
              <w:t xml:space="preserve"> </w:t>
            </w:r>
            <w:r w:rsidRPr="00F33EAE">
              <w:rPr>
                <w:rFonts w:ascii="Times New Roman" w:hAnsi="Times New Roman"/>
                <w:snapToGrid/>
                <w:szCs w:val="24"/>
              </w:rPr>
              <w:t>health information</w:t>
            </w: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AE144A">
      <w:pPr>
        <w:widowControl/>
        <w:numPr>
          <w:ilvl w:val="2"/>
          <w:numId w:val="16"/>
        </w:numPr>
        <w:jc w:val="both"/>
        <w:rPr>
          <w:rFonts w:asciiTheme="minorHAnsi" w:hAnsiTheme="minorHAnsi" w:cstheme="minorHAnsi"/>
          <w:szCs w:val="24"/>
        </w:rPr>
      </w:pPr>
      <w:bookmarkStart w:id="10" w:name="_Hlk150420800"/>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bookmarkEnd w:id="10"/>
          <w:p w14:paraId="3EDDA12A" w14:textId="424EEA60" w:rsidR="0009502C" w:rsidRPr="00A2550B" w:rsidRDefault="003217C3" w:rsidP="0009502C">
            <w:pPr>
              <w:rPr>
                <w:rFonts w:asciiTheme="minorHAnsi" w:hAnsiTheme="minorHAnsi" w:cstheme="minorHAnsi"/>
                <w:szCs w:val="24"/>
              </w:rPr>
            </w:pPr>
            <w:r w:rsidRPr="004059A6">
              <w:rPr>
                <w:rFonts w:asciiTheme="minorHAnsi" w:hAnsiTheme="minorHAnsi"/>
                <w:szCs w:val="24"/>
              </w:rPr>
              <w:t>Sycamore Services ha</w:t>
            </w:r>
            <w:r>
              <w:rPr>
                <w:rFonts w:asciiTheme="minorHAnsi" w:hAnsiTheme="minorHAnsi"/>
                <w:szCs w:val="24"/>
              </w:rPr>
              <w:t>s</w:t>
            </w:r>
            <w:r w:rsidRPr="004059A6">
              <w:rPr>
                <w:rFonts w:asciiTheme="minorHAnsi" w:hAnsiTheme="minorHAnsi"/>
                <w:szCs w:val="24"/>
              </w:rPr>
              <w:t xml:space="preserve"> several experiences working with the State and quasi-governmental accounts including INDOT Grants, POSA with Vocational Rehabilitation, BDDS Approved Waiver Provider, Medicaid Provider, First Steps Provider, United Way Member, Hendricks County Community Foundation, Project Search and Pre-Employment Services.</w:t>
            </w: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E144A">
      <w:pPr>
        <w:widowControl/>
        <w:numPr>
          <w:ilvl w:val="2"/>
          <w:numId w:val="16"/>
        </w:numPr>
        <w:jc w:val="both"/>
        <w:rPr>
          <w:rFonts w:asciiTheme="minorHAnsi" w:hAnsiTheme="minorHAnsi" w:cstheme="minorHAnsi"/>
          <w:szCs w:val="24"/>
        </w:rPr>
      </w:pPr>
      <w:bookmarkStart w:id="11" w:name="_Hlk150420830"/>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bookmarkEnd w:id="11"/>
          <w:p w14:paraId="78CC36E9" w14:textId="6B10B4F0" w:rsidR="004D0186" w:rsidRDefault="004D0186" w:rsidP="00B777EF">
            <w:pPr>
              <w:pStyle w:val="Title"/>
              <w:jc w:val="both"/>
              <w:rPr>
                <w:rFonts w:asciiTheme="minorHAnsi" w:hAnsiTheme="minorHAnsi" w:cs="Arial"/>
                <w:b w:val="0"/>
                <w:sz w:val="24"/>
                <w:szCs w:val="24"/>
              </w:rPr>
            </w:pPr>
            <w:r w:rsidRPr="48E923EF">
              <w:rPr>
                <w:rFonts w:asciiTheme="minorHAnsi" w:hAnsiTheme="minorHAnsi" w:cs="Arial"/>
                <w:b w:val="0"/>
                <w:sz w:val="24"/>
                <w:szCs w:val="24"/>
              </w:rPr>
              <w:t xml:space="preserve">Sycamore Services has been involved with the direct delivery of school-to-work transition services for over </w:t>
            </w:r>
            <w:r w:rsidR="00B777EF">
              <w:rPr>
                <w:rFonts w:asciiTheme="minorHAnsi" w:hAnsiTheme="minorHAnsi" w:cs="Arial"/>
                <w:b w:val="0"/>
                <w:sz w:val="24"/>
                <w:szCs w:val="24"/>
              </w:rPr>
              <w:t>fifteen</w:t>
            </w:r>
            <w:r w:rsidRPr="48E923EF">
              <w:rPr>
                <w:rFonts w:asciiTheme="minorHAnsi" w:hAnsiTheme="minorHAnsi" w:cs="Arial"/>
                <w:b w:val="0"/>
                <w:sz w:val="24"/>
                <w:szCs w:val="24"/>
              </w:rPr>
              <w:t xml:space="preserve"> years. Our most recent experience has been for the past </w:t>
            </w:r>
            <w:r w:rsidR="00B777EF">
              <w:rPr>
                <w:rFonts w:asciiTheme="minorHAnsi" w:hAnsiTheme="minorHAnsi" w:cs="Arial"/>
                <w:b w:val="0"/>
                <w:sz w:val="24"/>
                <w:szCs w:val="24"/>
              </w:rPr>
              <w:t>seven</w:t>
            </w:r>
            <w:r w:rsidRPr="48E923EF">
              <w:rPr>
                <w:rFonts w:asciiTheme="minorHAnsi" w:hAnsiTheme="minorHAnsi" w:cs="Arial"/>
                <w:b w:val="0"/>
                <w:sz w:val="24"/>
                <w:szCs w:val="24"/>
              </w:rPr>
              <w:t xml:space="preserve"> years as the fiscal agent for the Pre-Employment Transition project that covers 18 counties and 76 schools.  We collaborate with The Arc of Southwest Indiana, SIRS, Rauch, Inc, Blue River Services, and New Hope Services, Inc.  </w:t>
            </w:r>
          </w:p>
          <w:p w14:paraId="4B3EB010" w14:textId="77777777" w:rsidR="000C12C6" w:rsidRDefault="000C12C6" w:rsidP="00B777EF">
            <w:pPr>
              <w:pStyle w:val="Title"/>
              <w:jc w:val="both"/>
              <w:rPr>
                <w:rFonts w:asciiTheme="minorHAnsi" w:hAnsiTheme="minorHAnsi" w:cs="Arial"/>
                <w:b w:val="0"/>
                <w:sz w:val="24"/>
                <w:szCs w:val="24"/>
              </w:rPr>
            </w:pPr>
          </w:p>
          <w:p w14:paraId="7ED63AF4" w14:textId="45D652DE" w:rsidR="004D0186" w:rsidRPr="006D1B54" w:rsidRDefault="000C12C6" w:rsidP="004D0186">
            <w:pPr>
              <w:pStyle w:val="Title"/>
              <w:jc w:val="both"/>
              <w:rPr>
                <w:rFonts w:asciiTheme="minorHAnsi" w:hAnsiTheme="minorHAnsi" w:cs="Arial"/>
                <w:b w:val="0"/>
                <w:sz w:val="24"/>
                <w:szCs w:val="24"/>
              </w:rPr>
            </w:pPr>
            <w:r w:rsidRPr="48E923EF">
              <w:rPr>
                <w:rFonts w:asciiTheme="minorHAnsi" w:hAnsiTheme="minorHAnsi" w:cs="Arial"/>
                <w:b w:val="0"/>
                <w:sz w:val="24"/>
                <w:szCs w:val="24"/>
              </w:rPr>
              <w:t>Sycamore partnered</w:t>
            </w:r>
            <w:r w:rsidR="004D0186" w:rsidRPr="48E923EF">
              <w:rPr>
                <w:rFonts w:asciiTheme="minorHAnsi" w:hAnsiTheme="minorHAnsi" w:cs="Arial"/>
                <w:b w:val="0"/>
                <w:sz w:val="24"/>
                <w:szCs w:val="24"/>
              </w:rPr>
              <w:t xml:space="preserve"> with MSD Wayne Township and Avon Community Schools f</w:t>
            </w:r>
            <w:r w:rsidR="00553C04">
              <w:rPr>
                <w:rFonts w:asciiTheme="minorHAnsi" w:hAnsiTheme="minorHAnsi" w:cs="Arial"/>
                <w:b w:val="0"/>
                <w:sz w:val="24"/>
                <w:szCs w:val="24"/>
              </w:rPr>
              <w:t>rom 2008-2020</w:t>
            </w:r>
            <w:r w:rsidR="004D0186" w:rsidRPr="48E923EF">
              <w:rPr>
                <w:rFonts w:asciiTheme="minorHAnsi" w:hAnsiTheme="minorHAnsi" w:cs="Arial"/>
                <w:b w:val="0"/>
                <w:sz w:val="24"/>
                <w:szCs w:val="24"/>
              </w:rPr>
              <w:t xml:space="preserve"> to provide transition opportunities for students through Project Search at the Indiana Government Center.  As a result of these internships at the Government Center, full time employment has been obtained in the Lt Governor’s Office, the State </w:t>
            </w:r>
            <w:r w:rsidR="004D0186" w:rsidRPr="48E923EF">
              <w:rPr>
                <w:rFonts w:asciiTheme="minorHAnsi" w:hAnsiTheme="minorHAnsi" w:cs="Arial"/>
                <w:b w:val="0"/>
                <w:sz w:val="24"/>
                <w:szCs w:val="24"/>
              </w:rPr>
              <w:lastRenderedPageBreak/>
              <w:t>Auditor’s Office, Secretary of State Office, FSSA, Bureau of Motor Vehicles, DWD, Department of Children Services and Homeland Security, just to name a few.</w:t>
            </w:r>
          </w:p>
          <w:p w14:paraId="7BA0A90F" w14:textId="77777777" w:rsidR="004D0186" w:rsidRPr="006D1B54" w:rsidRDefault="004D0186" w:rsidP="004D0186">
            <w:pPr>
              <w:pStyle w:val="Title"/>
              <w:jc w:val="both"/>
              <w:rPr>
                <w:rFonts w:asciiTheme="minorHAnsi" w:hAnsiTheme="minorHAnsi" w:cs="Arial"/>
                <w:b w:val="0"/>
                <w:sz w:val="24"/>
                <w:szCs w:val="24"/>
              </w:rPr>
            </w:pPr>
          </w:p>
          <w:p w14:paraId="5D829F8E" w14:textId="77777777" w:rsidR="004D0186" w:rsidRPr="006D1B54" w:rsidRDefault="004D0186" w:rsidP="004D0186">
            <w:pPr>
              <w:pStyle w:val="Title"/>
              <w:jc w:val="both"/>
              <w:rPr>
                <w:rFonts w:asciiTheme="minorHAnsi" w:hAnsiTheme="minorHAnsi" w:cs="Arial"/>
                <w:b w:val="0"/>
                <w:sz w:val="24"/>
                <w:szCs w:val="24"/>
              </w:rPr>
            </w:pPr>
            <w:r w:rsidRPr="006D1B54">
              <w:rPr>
                <w:rFonts w:asciiTheme="minorHAnsi" w:hAnsiTheme="minorHAnsi" w:cs="Arial"/>
                <w:b w:val="0"/>
                <w:sz w:val="24"/>
                <w:szCs w:val="24"/>
              </w:rPr>
              <w:t>Sycamore partnered with Easter Seals Crossroads on the CITY Project from 2008 to 2011.  The CITY Project was a Project’s with Industry initiative funded by the US Department of Education and was successful in creating quality work experiences and paid employment opportunities for transition age youth with disabilities from the Indianapolis Public Schools.</w:t>
            </w:r>
          </w:p>
          <w:p w14:paraId="772FF535" w14:textId="77777777" w:rsidR="004D0186" w:rsidRPr="006D1B54" w:rsidRDefault="004D0186" w:rsidP="004D0186">
            <w:pPr>
              <w:pStyle w:val="Title"/>
              <w:jc w:val="both"/>
              <w:rPr>
                <w:rFonts w:asciiTheme="minorHAnsi" w:hAnsiTheme="minorHAnsi" w:cs="Arial"/>
                <w:b w:val="0"/>
                <w:sz w:val="24"/>
                <w:szCs w:val="24"/>
              </w:rPr>
            </w:pPr>
          </w:p>
          <w:p w14:paraId="5203071D" w14:textId="3738DE27" w:rsidR="004D0186" w:rsidRDefault="004D0186" w:rsidP="004D0186">
            <w:pPr>
              <w:pStyle w:val="Title"/>
              <w:jc w:val="both"/>
              <w:rPr>
                <w:rFonts w:asciiTheme="minorHAnsi" w:hAnsiTheme="minorHAnsi" w:cs="Arial"/>
                <w:b w:val="0"/>
                <w:sz w:val="24"/>
                <w:szCs w:val="24"/>
              </w:rPr>
            </w:pPr>
            <w:r w:rsidRPr="006D1B54">
              <w:rPr>
                <w:rFonts w:asciiTheme="minorHAnsi" w:hAnsiTheme="minorHAnsi" w:cs="Arial"/>
                <w:b w:val="0"/>
                <w:sz w:val="24"/>
                <w:szCs w:val="24"/>
              </w:rPr>
              <w:t xml:space="preserve">Sycamore Services also worked on the NEST Project from 2006–2009.  NEST was a Collaborative Transition Program, in partnership with Sycamore Services and Noble, working with schools in Marion County and surrounding counties to provide technical assistance on transition planning. The NEST project was instrumental in assisting over 30 high schools in developing exemplary transition practices and improving employment outcomes for their students.  </w:t>
            </w:r>
          </w:p>
          <w:p w14:paraId="30741A8A" w14:textId="77777777" w:rsidR="004D0186" w:rsidRPr="006D1B54" w:rsidRDefault="004D0186" w:rsidP="004D0186">
            <w:pPr>
              <w:pStyle w:val="Title"/>
              <w:jc w:val="both"/>
              <w:rPr>
                <w:rFonts w:asciiTheme="minorHAnsi" w:hAnsiTheme="minorHAnsi" w:cs="Arial"/>
                <w:b w:val="0"/>
                <w:sz w:val="24"/>
                <w:szCs w:val="24"/>
              </w:rPr>
            </w:pPr>
          </w:p>
          <w:p w14:paraId="5934C6E4" w14:textId="77777777" w:rsidR="004D0186" w:rsidRPr="006D1B54" w:rsidRDefault="004D0186" w:rsidP="004D0186">
            <w:pPr>
              <w:pStyle w:val="Title"/>
              <w:jc w:val="both"/>
              <w:rPr>
                <w:rFonts w:asciiTheme="minorHAnsi" w:hAnsiTheme="minorHAnsi" w:cs="Arial"/>
                <w:b w:val="0"/>
                <w:sz w:val="24"/>
                <w:szCs w:val="24"/>
              </w:rPr>
            </w:pPr>
            <w:r w:rsidRPr="006D1B54">
              <w:rPr>
                <w:rFonts w:asciiTheme="minorHAnsi" w:hAnsiTheme="minorHAnsi" w:cs="Arial"/>
                <w:b w:val="0"/>
                <w:sz w:val="24"/>
                <w:szCs w:val="24"/>
              </w:rPr>
              <w:t>Sycamore partnered with SIRS and The Arc</w:t>
            </w:r>
            <w:r>
              <w:rPr>
                <w:rFonts w:asciiTheme="minorHAnsi" w:hAnsiTheme="minorHAnsi" w:cs="Arial"/>
                <w:b w:val="0"/>
                <w:sz w:val="24"/>
                <w:szCs w:val="24"/>
              </w:rPr>
              <w:t xml:space="preserve"> Southwest Indiana</w:t>
            </w:r>
            <w:r w:rsidRPr="006D1B54">
              <w:rPr>
                <w:rFonts w:asciiTheme="minorHAnsi" w:hAnsiTheme="minorHAnsi" w:cs="Arial"/>
                <w:b w:val="0"/>
                <w:sz w:val="24"/>
                <w:szCs w:val="24"/>
              </w:rPr>
              <w:t xml:space="preserve"> in 2008-2009 to work with schools in Warrick, </w:t>
            </w:r>
            <w:proofErr w:type="gramStart"/>
            <w:r w:rsidRPr="006D1B54">
              <w:rPr>
                <w:rFonts w:asciiTheme="minorHAnsi" w:hAnsiTheme="minorHAnsi" w:cs="Arial"/>
                <w:b w:val="0"/>
                <w:sz w:val="24"/>
                <w:szCs w:val="24"/>
              </w:rPr>
              <w:t>Gibson</w:t>
            </w:r>
            <w:proofErr w:type="gramEnd"/>
            <w:r w:rsidRPr="006D1B54">
              <w:rPr>
                <w:rFonts w:asciiTheme="minorHAnsi" w:hAnsiTheme="minorHAnsi" w:cs="Arial"/>
                <w:b w:val="0"/>
                <w:sz w:val="24"/>
                <w:szCs w:val="24"/>
              </w:rPr>
              <w:t xml:space="preserve"> and Pike counties to provide transition services to 7 high schools.  </w:t>
            </w:r>
          </w:p>
          <w:p w14:paraId="58BEED1F" w14:textId="77777777" w:rsidR="004D0186" w:rsidRPr="006D1B54" w:rsidRDefault="004D0186" w:rsidP="004D0186">
            <w:pPr>
              <w:pStyle w:val="Title"/>
              <w:jc w:val="both"/>
              <w:rPr>
                <w:rFonts w:asciiTheme="minorHAnsi" w:hAnsiTheme="minorHAnsi" w:cs="Arial"/>
                <w:b w:val="0"/>
                <w:sz w:val="24"/>
                <w:szCs w:val="24"/>
              </w:rPr>
            </w:pPr>
          </w:p>
          <w:p w14:paraId="0123B83B" w14:textId="434F966E" w:rsidR="004D0186" w:rsidRPr="006D1B54" w:rsidRDefault="004D0186" w:rsidP="004D0186">
            <w:pPr>
              <w:pStyle w:val="Title"/>
              <w:jc w:val="both"/>
              <w:rPr>
                <w:rFonts w:asciiTheme="minorHAnsi" w:hAnsiTheme="minorHAnsi" w:cs="Arial"/>
                <w:b w:val="0"/>
                <w:sz w:val="24"/>
                <w:szCs w:val="24"/>
              </w:rPr>
            </w:pPr>
            <w:r w:rsidRPr="006D1B54">
              <w:rPr>
                <w:rFonts w:asciiTheme="minorHAnsi" w:hAnsiTheme="minorHAnsi" w:cs="Arial"/>
                <w:b w:val="0"/>
                <w:sz w:val="24"/>
                <w:szCs w:val="24"/>
              </w:rPr>
              <w:t xml:space="preserve">Sycamore Services also partnered with Easter Seal Crossroads and Noble on the “Indiana School-to-Work Transition Collaborative”, a five-year research project facilitated by the Indiana Institute on Disability and Community designed to provide technical assistance in “best practices” of exemplary transition planning and services. </w:t>
            </w:r>
          </w:p>
          <w:p w14:paraId="525F61EF" w14:textId="77777777" w:rsidR="004D0186" w:rsidRPr="006D1B54" w:rsidRDefault="004D0186" w:rsidP="004D0186">
            <w:pPr>
              <w:pStyle w:val="Title"/>
              <w:jc w:val="both"/>
              <w:rPr>
                <w:rFonts w:asciiTheme="minorHAnsi" w:hAnsiTheme="minorHAnsi" w:cs="Arial"/>
                <w:b w:val="0"/>
                <w:sz w:val="24"/>
                <w:szCs w:val="24"/>
              </w:rPr>
            </w:pPr>
          </w:p>
          <w:p w14:paraId="303CF800" w14:textId="77777777" w:rsidR="004D0186" w:rsidRPr="006D1B54" w:rsidRDefault="004D0186" w:rsidP="004D0186">
            <w:pPr>
              <w:pStyle w:val="Title"/>
              <w:jc w:val="both"/>
              <w:rPr>
                <w:rFonts w:asciiTheme="minorHAnsi" w:hAnsiTheme="minorHAnsi" w:cs="Arial"/>
                <w:b w:val="0"/>
                <w:sz w:val="24"/>
                <w:szCs w:val="24"/>
              </w:rPr>
            </w:pPr>
            <w:r w:rsidRPr="48E923EF">
              <w:rPr>
                <w:rFonts w:asciiTheme="minorHAnsi" w:hAnsiTheme="minorHAnsi" w:cs="Arial"/>
                <w:b w:val="0"/>
                <w:sz w:val="24"/>
                <w:szCs w:val="24"/>
              </w:rPr>
              <w:t>Sycamore, in partnership with Easter Seals Crossroads and Noble of Indiana, worked together on the “Indiana School-to-Work Transition Collaborative” five-year research project.  Through this collaboration, Sycamore was responsible for staffing and providing technical assistance in “best practice” transition services to MSD Wayne Township schools.</w:t>
            </w:r>
          </w:p>
          <w:p w14:paraId="2E02E5B4" w14:textId="77777777" w:rsidR="004D0186" w:rsidRPr="006D1B54" w:rsidRDefault="004D0186" w:rsidP="004D0186">
            <w:pPr>
              <w:pStyle w:val="Title"/>
              <w:jc w:val="both"/>
              <w:rPr>
                <w:rFonts w:asciiTheme="minorHAnsi" w:hAnsiTheme="minorHAnsi" w:cs="Arial"/>
                <w:b w:val="0"/>
                <w:sz w:val="24"/>
                <w:szCs w:val="24"/>
              </w:rPr>
            </w:pPr>
          </w:p>
          <w:p w14:paraId="7C8A2764" w14:textId="26653EA2" w:rsidR="004D0186" w:rsidRDefault="004D0186" w:rsidP="004D0186">
            <w:pPr>
              <w:pStyle w:val="Title"/>
              <w:jc w:val="both"/>
              <w:rPr>
                <w:rFonts w:asciiTheme="minorHAnsi" w:hAnsiTheme="minorHAnsi" w:cs="Arial"/>
                <w:b w:val="0"/>
                <w:sz w:val="24"/>
                <w:szCs w:val="24"/>
              </w:rPr>
            </w:pPr>
            <w:r w:rsidRPr="006D1B54">
              <w:rPr>
                <w:rFonts w:asciiTheme="minorHAnsi" w:hAnsiTheme="minorHAnsi" w:cs="Arial"/>
                <w:b w:val="0"/>
                <w:sz w:val="24"/>
                <w:szCs w:val="24"/>
              </w:rPr>
              <w:t xml:space="preserve">In 2015, Sycamore was awarded a grant from the State of Indiana for a training program to help participants in our Work Center or Day Program to learn valuable job skills and build a portfolio when searching for jobs.  Sycamore was one of only two that were selected for this grant throughout the state.  The grant took place at IU Health West.  Testament to the quality of Sycamore’s employment services is the fact that the State of Indiana has chosen Sycamore to partner in several projects related to employment of individuals with disabilities.  </w:t>
            </w:r>
          </w:p>
          <w:p w14:paraId="4EB84AD8" w14:textId="77777777" w:rsidR="004D0186" w:rsidRDefault="004D0186" w:rsidP="004D0186">
            <w:pPr>
              <w:pStyle w:val="Title"/>
              <w:jc w:val="both"/>
              <w:rPr>
                <w:ins w:id="12" w:author="Patti Sebanc" w:date="2024-01-04T17:38:00Z"/>
                <w:rFonts w:asciiTheme="minorHAnsi" w:hAnsiTheme="minorHAnsi" w:cs="Arial"/>
                <w:b w:val="0"/>
                <w:sz w:val="24"/>
                <w:szCs w:val="24"/>
              </w:rPr>
            </w:pPr>
          </w:p>
          <w:p w14:paraId="68F281DE" w14:textId="77777777" w:rsidR="00C3668C" w:rsidRDefault="00C3668C" w:rsidP="00C3668C">
            <w:pPr>
              <w:pStyle w:val="Title"/>
              <w:jc w:val="both"/>
              <w:rPr>
                <w:rFonts w:asciiTheme="minorHAnsi" w:hAnsiTheme="minorHAnsi" w:cs="Arial"/>
                <w:b w:val="0"/>
                <w:sz w:val="24"/>
                <w:szCs w:val="24"/>
              </w:rPr>
            </w:pPr>
          </w:p>
          <w:p w14:paraId="505A41F2" w14:textId="423B600B" w:rsidR="004217C4" w:rsidRPr="004D0186" w:rsidRDefault="004217C4" w:rsidP="004D0186">
            <w:pPr>
              <w:rPr>
                <w:rFonts w:asciiTheme="minorHAnsi" w:hAnsiTheme="minorHAnsi" w:cstheme="minorHAnsi"/>
                <w:szCs w:val="24"/>
              </w:rPr>
            </w:pPr>
          </w:p>
        </w:tc>
      </w:tr>
    </w:tbl>
    <w:p w14:paraId="7FC17D6B" w14:textId="77777777" w:rsidR="00FD5220" w:rsidRPr="00A2550B" w:rsidRDefault="00FD5220" w:rsidP="00FD5220">
      <w:pPr>
        <w:widowControl/>
        <w:tabs>
          <w:tab w:val="left" w:pos="360"/>
        </w:tabs>
        <w:jc w:val="both"/>
        <w:rPr>
          <w:rFonts w:asciiTheme="minorHAnsi" w:hAnsiTheme="minorHAnsi" w:cstheme="minorHAnsi"/>
          <w:b/>
          <w:szCs w:val="24"/>
        </w:rPr>
      </w:pPr>
    </w:p>
    <w:p w14:paraId="7DD37B6F" w14:textId="77777777" w:rsidR="000770AE" w:rsidRPr="00234E3E" w:rsidRDefault="000770AE" w:rsidP="00234E3E">
      <w:pPr>
        <w:widowControl/>
        <w:ind w:left="720"/>
        <w:jc w:val="both"/>
        <w:rPr>
          <w:rFonts w:ascii="Garamond" w:hAnsi="Garamond"/>
          <w:szCs w:val="24"/>
        </w:rPr>
      </w:pPr>
    </w:p>
    <w:sectPr w:rsidR="000770AE" w:rsidRPr="00234E3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7"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8"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99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7"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2002616293">
    <w:abstractNumId w:val="2"/>
  </w:num>
  <w:num w:numId="2" w16cid:durableId="804812148">
    <w:abstractNumId w:val="5"/>
  </w:num>
  <w:num w:numId="3" w16cid:durableId="745760952">
    <w:abstractNumId w:val="10"/>
  </w:num>
  <w:num w:numId="4" w16cid:durableId="2027902461">
    <w:abstractNumId w:val="8"/>
  </w:num>
  <w:num w:numId="5" w16cid:durableId="484667688">
    <w:abstractNumId w:val="4"/>
  </w:num>
  <w:num w:numId="6" w16cid:durableId="1283532071">
    <w:abstractNumId w:val="14"/>
  </w:num>
  <w:num w:numId="7" w16cid:durableId="936909847">
    <w:abstractNumId w:val="18"/>
  </w:num>
  <w:num w:numId="8" w16cid:durableId="384136752">
    <w:abstractNumId w:val="21"/>
  </w:num>
  <w:num w:numId="9" w16cid:durableId="1748916529">
    <w:abstractNumId w:val="17"/>
  </w:num>
  <w:num w:numId="10" w16cid:durableId="1033110946">
    <w:abstractNumId w:val="1"/>
  </w:num>
  <w:num w:numId="11" w16cid:durableId="865287650">
    <w:abstractNumId w:val="0"/>
  </w:num>
  <w:num w:numId="12" w16cid:durableId="347609036">
    <w:abstractNumId w:val="15"/>
  </w:num>
  <w:num w:numId="13" w16cid:durableId="590823375">
    <w:abstractNumId w:val="20"/>
  </w:num>
  <w:num w:numId="14" w16cid:durableId="60101353">
    <w:abstractNumId w:val="3"/>
  </w:num>
  <w:num w:numId="15" w16cid:durableId="1777170450">
    <w:abstractNumId w:val="13"/>
  </w:num>
  <w:num w:numId="16" w16cid:durableId="833298038">
    <w:abstractNumId w:val="11"/>
  </w:num>
  <w:num w:numId="17" w16cid:durableId="1960145756">
    <w:abstractNumId w:val="12"/>
  </w:num>
  <w:num w:numId="18" w16cid:durableId="1752893968">
    <w:abstractNumId w:val="16"/>
  </w:num>
  <w:num w:numId="19" w16cid:durableId="6796987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9"/>
  </w:num>
  <w:num w:numId="22" w16cid:durableId="1372262350">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17A8F"/>
    <w:rsid w:val="000207A2"/>
    <w:rsid w:val="000407E5"/>
    <w:rsid w:val="000461F5"/>
    <w:rsid w:val="00060D2C"/>
    <w:rsid w:val="0006558D"/>
    <w:rsid w:val="00071ABE"/>
    <w:rsid w:val="00076EBC"/>
    <w:rsid w:val="000770AE"/>
    <w:rsid w:val="0009140A"/>
    <w:rsid w:val="00094D95"/>
    <w:rsid w:val="0009502C"/>
    <w:rsid w:val="000A0B24"/>
    <w:rsid w:val="000A7E85"/>
    <w:rsid w:val="000B7DCB"/>
    <w:rsid w:val="000C12C6"/>
    <w:rsid w:val="000C6DD8"/>
    <w:rsid w:val="000D0947"/>
    <w:rsid w:val="00112F51"/>
    <w:rsid w:val="0011345F"/>
    <w:rsid w:val="00126A68"/>
    <w:rsid w:val="00133B9C"/>
    <w:rsid w:val="00141B94"/>
    <w:rsid w:val="00142CC5"/>
    <w:rsid w:val="00144771"/>
    <w:rsid w:val="00146DC3"/>
    <w:rsid w:val="00174793"/>
    <w:rsid w:val="00186D1D"/>
    <w:rsid w:val="001A5938"/>
    <w:rsid w:val="001B7DE4"/>
    <w:rsid w:val="001F0BF4"/>
    <w:rsid w:val="001F1E29"/>
    <w:rsid w:val="001F7706"/>
    <w:rsid w:val="00203D6A"/>
    <w:rsid w:val="00234E3E"/>
    <w:rsid w:val="00251750"/>
    <w:rsid w:val="0025534D"/>
    <w:rsid w:val="00260470"/>
    <w:rsid w:val="00260725"/>
    <w:rsid w:val="00264B4D"/>
    <w:rsid w:val="0026556D"/>
    <w:rsid w:val="00270673"/>
    <w:rsid w:val="002960D5"/>
    <w:rsid w:val="002B0064"/>
    <w:rsid w:val="002B3A36"/>
    <w:rsid w:val="002C5E9A"/>
    <w:rsid w:val="002C5FAB"/>
    <w:rsid w:val="002C6AC8"/>
    <w:rsid w:val="002C7FF5"/>
    <w:rsid w:val="002D442C"/>
    <w:rsid w:val="002F0EC0"/>
    <w:rsid w:val="002F3BEF"/>
    <w:rsid w:val="003217C3"/>
    <w:rsid w:val="00323710"/>
    <w:rsid w:val="00324ED2"/>
    <w:rsid w:val="003264AC"/>
    <w:rsid w:val="00341828"/>
    <w:rsid w:val="00344BC2"/>
    <w:rsid w:val="003528C0"/>
    <w:rsid w:val="0035482E"/>
    <w:rsid w:val="00370866"/>
    <w:rsid w:val="00375BFB"/>
    <w:rsid w:val="003B4305"/>
    <w:rsid w:val="003B7A2F"/>
    <w:rsid w:val="003C1BB2"/>
    <w:rsid w:val="003E057A"/>
    <w:rsid w:val="003E6F17"/>
    <w:rsid w:val="003F442B"/>
    <w:rsid w:val="004009A6"/>
    <w:rsid w:val="004023B1"/>
    <w:rsid w:val="00405269"/>
    <w:rsid w:val="00414C3F"/>
    <w:rsid w:val="00420763"/>
    <w:rsid w:val="004217C4"/>
    <w:rsid w:val="00421D92"/>
    <w:rsid w:val="00422B72"/>
    <w:rsid w:val="00436E61"/>
    <w:rsid w:val="0045070F"/>
    <w:rsid w:val="00463E52"/>
    <w:rsid w:val="004648A3"/>
    <w:rsid w:val="00473CBC"/>
    <w:rsid w:val="0047440B"/>
    <w:rsid w:val="00475460"/>
    <w:rsid w:val="00480672"/>
    <w:rsid w:val="004A28FB"/>
    <w:rsid w:val="004B1FE0"/>
    <w:rsid w:val="004B6F8D"/>
    <w:rsid w:val="004C1C22"/>
    <w:rsid w:val="004D0186"/>
    <w:rsid w:val="004E75B8"/>
    <w:rsid w:val="004E7F0E"/>
    <w:rsid w:val="004F3F1D"/>
    <w:rsid w:val="004F6147"/>
    <w:rsid w:val="00537713"/>
    <w:rsid w:val="00537AA0"/>
    <w:rsid w:val="00542998"/>
    <w:rsid w:val="00553C04"/>
    <w:rsid w:val="0056091C"/>
    <w:rsid w:val="005706B7"/>
    <w:rsid w:val="005710F9"/>
    <w:rsid w:val="005A0801"/>
    <w:rsid w:val="005A0FC8"/>
    <w:rsid w:val="005A1EB2"/>
    <w:rsid w:val="005B5D14"/>
    <w:rsid w:val="005D75A5"/>
    <w:rsid w:val="005E522D"/>
    <w:rsid w:val="005F14FB"/>
    <w:rsid w:val="00601A6F"/>
    <w:rsid w:val="00603289"/>
    <w:rsid w:val="00610FE6"/>
    <w:rsid w:val="006122B8"/>
    <w:rsid w:val="006405E9"/>
    <w:rsid w:val="006676D8"/>
    <w:rsid w:val="0067614C"/>
    <w:rsid w:val="006A67E8"/>
    <w:rsid w:val="006D7F6F"/>
    <w:rsid w:val="006F252D"/>
    <w:rsid w:val="006F7B97"/>
    <w:rsid w:val="007337DE"/>
    <w:rsid w:val="00741B7D"/>
    <w:rsid w:val="00757BBC"/>
    <w:rsid w:val="007821AB"/>
    <w:rsid w:val="00786320"/>
    <w:rsid w:val="007A445A"/>
    <w:rsid w:val="007B2329"/>
    <w:rsid w:val="007C043B"/>
    <w:rsid w:val="007F1B85"/>
    <w:rsid w:val="008024DB"/>
    <w:rsid w:val="008109D5"/>
    <w:rsid w:val="008316B9"/>
    <w:rsid w:val="008500D9"/>
    <w:rsid w:val="0085066A"/>
    <w:rsid w:val="00861938"/>
    <w:rsid w:val="008631B6"/>
    <w:rsid w:val="00871F4C"/>
    <w:rsid w:val="00877F50"/>
    <w:rsid w:val="00887F55"/>
    <w:rsid w:val="008A0B54"/>
    <w:rsid w:val="008B249A"/>
    <w:rsid w:val="008C428E"/>
    <w:rsid w:val="008E0DCF"/>
    <w:rsid w:val="008F4E85"/>
    <w:rsid w:val="009255C1"/>
    <w:rsid w:val="00931E15"/>
    <w:rsid w:val="00951771"/>
    <w:rsid w:val="00960CB1"/>
    <w:rsid w:val="00965FF1"/>
    <w:rsid w:val="00966F47"/>
    <w:rsid w:val="00987C17"/>
    <w:rsid w:val="009A7738"/>
    <w:rsid w:val="009D550B"/>
    <w:rsid w:val="00A06FFF"/>
    <w:rsid w:val="00A13A78"/>
    <w:rsid w:val="00A209ED"/>
    <w:rsid w:val="00A2550B"/>
    <w:rsid w:val="00A35F83"/>
    <w:rsid w:val="00A40544"/>
    <w:rsid w:val="00A56EF2"/>
    <w:rsid w:val="00A626A3"/>
    <w:rsid w:val="00AC786B"/>
    <w:rsid w:val="00AD3A14"/>
    <w:rsid w:val="00AE0839"/>
    <w:rsid w:val="00AE144A"/>
    <w:rsid w:val="00AF696A"/>
    <w:rsid w:val="00B1717A"/>
    <w:rsid w:val="00B31295"/>
    <w:rsid w:val="00B3359C"/>
    <w:rsid w:val="00B35796"/>
    <w:rsid w:val="00B56A2A"/>
    <w:rsid w:val="00B66829"/>
    <w:rsid w:val="00B66D79"/>
    <w:rsid w:val="00B671D0"/>
    <w:rsid w:val="00B73169"/>
    <w:rsid w:val="00B777EF"/>
    <w:rsid w:val="00BA6E6C"/>
    <w:rsid w:val="00BB4C38"/>
    <w:rsid w:val="00BD7CB3"/>
    <w:rsid w:val="00BF4E0C"/>
    <w:rsid w:val="00BF5550"/>
    <w:rsid w:val="00C249B7"/>
    <w:rsid w:val="00C24AE9"/>
    <w:rsid w:val="00C3668C"/>
    <w:rsid w:val="00C3761F"/>
    <w:rsid w:val="00C4202B"/>
    <w:rsid w:val="00C605C7"/>
    <w:rsid w:val="00C72FDD"/>
    <w:rsid w:val="00C9083F"/>
    <w:rsid w:val="00CA327C"/>
    <w:rsid w:val="00CB62E2"/>
    <w:rsid w:val="00CC3724"/>
    <w:rsid w:val="00CE1D45"/>
    <w:rsid w:val="00D164AC"/>
    <w:rsid w:val="00D201FE"/>
    <w:rsid w:val="00D21F36"/>
    <w:rsid w:val="00D24DFB"/>
    <w:rsid w:val="00D45264"/>
    <w:rsid w:val="00D61EF4"/>
    <w:rsid w:val="00D9324D"/>
    <w:rsid w:val="00DD1113"/>
    <w:rsid w:val="00DD3007"/>
    <w:rsid w:val="00DE5FDD"/>
    <w:rsid w:val="00DF1A06"/>
    <w:rsid w:val="00DF3552"/>
    <w:rsid w:val="00DF7EE7"/>
    <w:rsid w:val="00E26E01"/>
    <w:rsid w:val="00E439E8"/>
    <w:rsid w:val="00E55CD1"/>
    <w:rsid w:val="00E65CF2"/>
    <w:rsid w:val="00E75923"/>
    <w:rsid w:val="00E76043"/>
    <w:rsid w:val="00E80A9A"/>
    <w:rsid w:val="00E90017"/>
    <w:rsid w:val="00EA1E04"/>
    <w:rsid w:val="00EA38AC"/>
    <w:rsid w:val="00EB4B50"/>
    <w:rsid w:val="00EB7FCB"/>
    <w:rsid w:val="00EF0A39"/>
    <w:rsid w:val="00EF6A1E"/>
    <w:rsid w:val="00F1549C"/>
    <w:rsid w:val="00F230C1"/>
    <w:rsid w:val="00F27DB8"/>
    <w:rsid w:val="00F655C2"/>
    <w:rsid w:val="00F71652"/>
    <w:rsid w:val="00F72BF2"/>
    <w:rsid w:val="00F7451C"/>
    <w:rsid w:val="00F848D1"/>
    <w:rsid w:val="00FA161D"/>
    <w:rsid w:val="00FB6F5E"/>
    <w:rsid w:val="00FC62DD"/>
    <w:rsid w:val="00FD141D"/>
    <w:rsid w:val="00FD5220"/>
    <w:rsid w:val="00FE3285"/>
    <w:rsid w:val="01C71A92"/>
    <w:rsid w:val="1464706B"/>
    <w:rsid w:val="16E8E691"/>
    <w:rsid w:val="18B20BA4"/>
    <w:rsid w:val="273B7D47"/>
    <w:rsid w:val="32334FBC"/>
    <w:rsid w:val="3F8A6F1A"/>
    <w:rsid w:val="52405814"/>
    <w:rsid w:val="5FE621EA"/>
    <w:rsid w:val="637B7519"/>
    <w:rsid w:val="6A948702"/>
    <w:rsid w:val="77B0DCBC"/>
    <w:rsid w:val="7C840F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518A9981-6886-46FF-AB9D-771ECDED3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character" w:styleId="UnresolvedMention">
    <w:name w:val="Unresolved Mention"/>
    <w:basedOn w:val="DefaultParagraphFont"/>
    <w:uiPriority w:val="99"/>
    <w:semiHidden/>
    <w:unhideWhenUsed/>
    <w:rsid w:val="00144771"/>
    <w:rPr>
      <w:color w:val="605E5C"/>
      <w:shd w:val="clear" w:color="auto" w:fill="E1DFDD"/>
    </w:rPr>
  </w:style>
  <w:style w:type="paragraph" w:styleId="Title">
    <w:name w:val="Title"/>
    <w:basedOn w:val="Normal"/>
    <w:link w:val="TitleChar"/>
    <w:uiPriority w:val="99"/>
    <w:qFormat/>
    <w:rsid w:val="004D0186"/>
    <w:pPr>
      <w:widowControl/>
      <w:jc w:val="center"/>
    </w:pPr>
    <w:rPr>
      <w:rFonts w:ascii="Times New Roman" w:hAnsi="Times New Roman"/>
      <w:b/>
      <w:snapToGrid/>
      <w:sz w:val="36"/>
    </w:rPr>
  </w:style>
  <w:style w:type="character" w:customStyle="1" w:styleId="TitleChar">
    <w:name w:val="Title Char"/>
    <w:basedOn w:val="DefaultParagraphFont"/>
    <w:link w:val="Title"/>
    <w:uiPriority w:val="99"/>
    <w:rsid w:val="004D0186"/>
    <w:rPr>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 w:id="2015305634">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dkirk@usi.ed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si.ed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SycamoreServices.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llyn.husley@evsck12.com" TargetMode="External"/><Relationship Id="rId5" Type="http://schemas.openxmlformats.org/officeDocument/2006/relationships/numbering" Target="numbering.xml"/><Relationship Id="rId15" Type="http://schemas.openxmlformats.org/officeDocument/2006/relationships/hyperlink" Target="mailto:pgcockrum@sycamoreservices.com" TargetMode="External"/><Relationship Id="rId10" Type="http://schemas.openxmlformats.org/officeDocument/2006/relationships/hyperlink" Target="https://district.evscschools.com/" TargetMode="External"/><Relationship Id="rId4" Type="http://schemas.openxmlformats.org/officeDocument/2006/relationships/customXml" Target="../customXml/item4.xml"/><Relationship Id="rId9" Type="http://schemas.openxmlformats.org/officeDocument/2006/relationships/hyperlink" Target="mailto:idoareferences@idoa.in.gov" TargetMode="External"/><Relationship Id="rId14" Type="http://schemas.openxmlformats.org/officeDocument/2006/relationships/hyperlink" Target="mailto:cfinerfr@purdu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2.xml><?xml version="1.0" encoding="utf-8"?>
<ds:datastoreItem xmlns:ds="http://schemas.openxmlformats.org/officeDocument/2006/customXml" ds:itemID="{45CD4BE6-E884-434B-86FC-112E81D65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4.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2663</Words>
  <Characters>15181</Characters>
  <Application>Microsoft Office Word</Application>
  <DocSecurity>0</DocSecurity>
  <Lines>126</Lines>
  <Paragraphs>35</Paragraphs>
  <ScaleCrop>false</ScaleCrop>
  <Company>State of Indiana</Company>
  <LinksUpToDate>false</LinksUpToDate>
  <CharactersWithSpaces>17809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Patti Sebanc</cp:lastModifiedBy>
  <cp:revision>2</cp:revision>
  <dcterms:created xsi:type="dcterms:W3CDTF">2024-01-16T19:23:00Z</dcterms:created>
  <dcterms:modified xsi:type="dcterms:W3CDTF">2024-01-16T19:23:00Z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